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44BB1" w14:textId="018285A9" w:rsidR="00C36216" w:rsidRPr="003F38C6" w:rsidRDefault="00C36216" w:rsidP="00C36216">
      <w:pPr>
        <w:pStyle w:val="Nadpis3"/>
        <w:ind w:left="0" w:firstLine="0"/>
        <w:rPr>
          <w:rFonts w:ascii="Arial" w:hAnsi="Arial" w:cs="Arial"/>
          <w:b/>
          <w:bCs/>
          <w:color w:val="2E74B5" w:themeColor="accent1" w:themeShade="BF"/>
          <w:sz w:val="32"/>
          <w:szCs w:val="32"/>
          <w:lang w:eastAsia="en-US" w:bidi="ar-SA"/>
        </w:rPr>
      </w:pPr>
      <w:bookmarkStart w:id="0" w:name="_Hlk79670145"/>
      <w:bookmarkStart w:id="1" w:name="_Toc74939684"/>
      <w:r w:rsidRPr="003F38C6">
        <w:rPr>
          <w:rFonts w:ascii="Arial" w:hAnsi="Arial" w:cs="Arial"/>
          <w:b/>
          <w:bCs/>
          <w:color w:val="2E74B5" w:themeColor="accent1" w:themeShade="BF"/>
          <w:sz w:val="32"/>
          <w:szCs w:val="32"/>
          <w:lang w:eastAsia="en-US" w:bidi="ar-SA"/>
        </w:rPr>
        <w:t>Příloha č. 2.4.3b Karlovarský kraj – prioritní oblasti podpory v </w:t>
      </w:r>
      <w:r w:rsidR="00634444">
        <w:rPr>
          <w:rFonts w:ascii="Arial" w:hAnsi="Arial" w:cs="Arial"/>
          <w:b/>
          <w:bCs/>
          <w:color w:val="2E74B5" w:themeColor="accent1" w:themeShade="BF"/>
          <w:sz w:val="32"/>
          <w:szCs w:val="32"/>
          <w:lang w:eastAsia="en-US" w:bidi="ar-SA"/>
        </w:rPr>
        <w:t>rámci</w:t>
      </w:r>
      <w:r w:rsidRPr="003F38C6">
        <w:rPr>
          <w:rFonts w:ascii="Arial" w:hAnsi="Arial" w:cs="Arial"/>
          <w:b/>
          <w:bCs/>
          <w:color w:val="2E74B5" w:themeColor="accent1" w:themeShade="BF"/>
          <w:sz w:val="32"/>
          <w:szCs w:val="32"/>
          <w:lang w:eastAsia="en-US" w:bidi="ar-SA"/>
        </w:rPr>
        <w:t xml:space="preserve"> transformace</w:t>
      </w:r>
      <w:bookmarkEnd w:id="0"/>
      <w:bookmarkEnd w:id="1"/>
    </w:p>
    <w:p w14:paraId="2E08A150" w14:textId="77777777" w:rsidR="00C36216" w:rsidRPr="006D166E" w:rsidRDefault="00C36216" w:rsidP="005C40F6">
      <w:pPr>
        <w:spacing w:line="259" w:lineRule="auto"/>
        <w:jc w:val="both"/>
        <w:rPr>
          <w:rFonts w:ascii="Arial" w:hAnsi="Arial" w:cs="Arial"/>
          <w:lang w:eastAsia="en-US" w:bidi="ar-SA"/>
        </w:rPr>
      </w:pPr>
    </w:p>
    <w:p w14:paraId="1C215601" w14:textId="77777777" w:rsidR="00C36216" w:rsidRDefault="00C36216" w:rsidP="00793A73">
      <w:pPr>
        <w:spacing w:line="259" w:lineRule="auto"/>
        <w:jc w:val="both"/>
        <w:rPr>
          <w:rFonts w:ascii="Arial" w:hAnsi="Arial" w:cs="Arial"/>
        </w:rPr>
      </w:pPr>
      <w:r w:rsidRPr="003F7877">
        <w:rPr>
          <w:rFonts w:ascii="Arial" w:hAnsi="Arial" w:cs="Arial"/>
        </w:rPr>
        <w:t>Na základě provedené analýzy připravenosti projektových záměrů Karlovarský kraj připravil Transformační plán, definující tři prioritní oblasti/pilíře udržitelného rozvoje, na které bude zaměřena transformace regionu. Jsou formulovány následujícím způsobem:</w:t>
      </w:r>
    </w:p>
    <w:p w14:paraId="45ED12F8" w14:textId="77777777" w:rsidR="00111487" w:rsidRPr="003F7877" w:rsidRDefault="00111487" w:rsidP="00793A73">
      <w:pPr>
        <w:spacing w:line="259" w:lineRule="auto"/>
        <w:jc w:val="both"/>
        <w:rPr>
          <w:rFonts w:ascii="Arial" w:hAnsi="Arial" w:cs="Arial"/>
        </w:rPr>
      </w:pPr>
    </w:p>
    <w:p w14:paraId="32FD8D2F" w14:textId="77777777" w:rsidR="00C36216" w:rsidRDefault="007E400F" w:rsidP="007E400F">
      <w:pPr>
        <w:spacing w:line="259" w:lineRule="auto"/>
        <w:ind w:left="360"/>
        <w:jc w:val="both"/>
        <w:rPr>
          <w:rFonts w:ascii="Arial" w:hAnsi="Arial" w:cs="Arial"/>
          <w:lang w:eastAsia="en-US" w:bidi="ar-SA"/>
        </w:rPr>
      </w:pPr>
      <w:r>
        <w:rPr>
          <w:rFonts w:ascii="Arial" w:hAnsi="Arial" w:cs="Arial"/>
          <w:b/>
          <w:lang w:eastAsia="en-US" w:bidi="ar-SA"/>
        </w:rPr>
        <w:t xml:space="preserve">I. </w:t>
      </w:r>
      <w:r w:rsidR="00C36216" w:rsidRPr="007E400F">
        <w:rPr>
          <w:rFonts w:ascii="Arial" w:hAnsi="Arial" w:cs="Arial"/>
          <w:b/>
          <w:lang w:eastAsia="en-US" w:bidi="ar-SA"/>
        </w:rPr>
        <w:t>Ekonomická transformace</w:t>
      </w:r>
      <w:r w:rsidR="00C36216" w:rsidRPr="007E400F">
        <w:rPr>
          <w:rFonts w:ascii="Arial" w:hAnsi="Arial" w:cs="Arial"/>
        </w:rPr>
        <w:t xml:space="preserve"> – jejím cílem </w:t>
      </w:r>
      <w:r w:rsidR="00C36216" w:rsidRPr="007E400F">
        <w:rPr>
          <w:rFonts w:ascii="Arial" w:hAnsi="Arial" w:cs="Arial"/>
          <w:lang w:eastAsia="en-US" w:bidi="ar-SA"/>
        </w:rPr>
        <w:t xml:space="preserve">je změna skladby hospodářského výkonu kraje tak, aby se Karlovarský kraj postupně vyrovnával ostatním regionům ČR. </w:t>
      </w:r>
      <w:r w:rsidR="00C36216" w:rsidRPr="007E400F">
        <w:rPr>
          <w:rFonts w:ascii="Arial" w:hAnsi="Arial" w:cs="Arial"/>
          <w:color w:val="000000" w:themeColor="text1"/>
        </w:rPr>
        <w:t xml:space="preserve">Tohoto cíle bude dosaženo růstem služeb obecně, specificky vysoce kvalifikovaných služeb, vysokou přidanou hodnotou produkce malých a středních podniků se sídlem v kraji a s exportním potenciálem, rozvojem specifických výrob nezbytných pro využití v regionu i za jeho hranicemi. </w:t>
      </w:r>
      <w:r w:rsidR="00C36216" w:rsidRPr="007E400F">
        <w:rPr>
          <w:rFonts w:ascii="Arial" w:hAnsi="Arial" w:cs="Arial"/>
          <w:lang w:eastAsia="en-US" w:bidi="ar-SA"/>
        </w:rPr>
        <w:t>Příspěvkem k naplnění cíle v této prioritní oblasti budou programy: Tradice a Inovace.</w:t>
      </w:r>
    </w:p>
    <w:p w14:paraId="441E1CCA" w14:textId="77777777" w:rsidR="00111487" w:rsidRPr="007E400F" w:rsidRDefault="00111487" w:rsidP="007E400F">
      <w:pPr>
        <w:spacing w:line="259" w:lineRule="auto"/>
        <w:ind w:left="360"/>
        <w:jc w:val="both"/>
        <w:rPr>
          <w:rFonts w:ascii="Arial" w:hAnsi="Arial" w:cs="Arial"/>
          <w:lang w:eastAsia="en-US" w:bidi="ar-SA"/>
        </w:rPr>
      </w:pPr>
    </w:p>
    <w:p w14:paraId="52434D9E" w14:textId="77777777" w:rsidR="00C36216" w:rsidRDefault="007E400F" w:rsidP="007E400F">
      <w:pPr>
        <w:spacing w:line="259" w:lineRule="auto"/>
        <w:ind w:left="360"/>
        <w:jc w:val="both"/>
        <w:rPr>
          <w:rFonts w:ascii="Arial" w:hAnsi="Arial" w:cs="Arial"/>
        </w:rPr>
      </w:pPr>
      <w:r>
        <w:rPr>
          <w:rFonts w:ascii="Arial" w:hAnsi="Arial" w:cs="Arial"/>
          <w:b/>
          <w:lang w:eastAsia="en-US" w:bidi="ar-SA"/>
        </w:rPr>
        <w:t xml:space="preserve">II. </w:t>
      </w:r>
      <w:r w:rsidR="00C36216" w:rsidRPr="007E400F">
        <w:rPr>
          <w:rFonts w:ascii="Arial" w:hAnsi="Arial" w:cs="Arial"/>
          <w:b/>
          <w:lang w:eastAsia="en-US" w:bidi="ar-SA"/>
        </w:rPr>
        <w:t>Společenská transformace</w:t>
      </w:r>
      <w:r w:rsidR="00C36216" w:rsidRPr="007E400F">
        <w:rPr>
          <w:rFonts w:ascii="Arial" w:hAnsi="Arial" w:cs="Arial"/>
          <w:b/>
        </w:rPr>
        <w:t xml:space="preserve"> </w:t>
      </w:r>
      <w:r w:rsidR="00C36216" w:rsidRPr="007E400F">
        <w:rPr>
          <w:rFonts w:ascii="Arial" w:hAnsi="Arial" w:cs="Arial"/>
        </w:rPr>
        <w:t>– jejím cílem je zastavení odlivu mladých lidí z regionu a změna vzdělanostní skladby obyvatelstva. Znamená to mj. vytvoření kvalitních podmínek pro život rodin i jednotlivců každého věku a zásadní snížení počtu a velikosti sociálně (a digitálně) vyloučených komunit. Tohoto cíle bude dosaženo p</w:t>
      </w:r>
      <w:r w:rsidR="00C36216" w:rsidRPr="007E400F">
        <w:rPr>
          <w:rFonts w:ascii="Arial" w:hAnsi="Arial" w:cs="Arial"/>
          <w:color w:val="000000" w:themeColor="text1"/>
        </w:rPr>
        <w:t xml:space="preserve">osílením kvality základního a středního školství v KVK navázáním kapacit vysokoškolského vzdělávání na nové příležitosti ve výzkumu v KV, rozšířením systému celoživotního vzdělávání a nabídky rekvalifikace, dlouhodobými programy spolupráce ve vyloučených lokalitách, podporou rozvoje znalostí kulturního dědictví jako zdroje sounáležitosti s regionem a vytvářením atraktivních podmínek pro život v KVK. </w:t>
      </w:r>
      <w:r w:rsidR="00C36216" w:rsidRPr="007E400F">
        <w:rPr>
          <w:rFonts w:ascii="Arial" w:hAnsi="Arial" w:cs="Arial"/>
        </w:rPr>
        <w:t>Transformace bude provedena s příspěvkem programů: Znalosti a Spolupráce.</w:t>
      </w:r>
    </w:p>
    <w:p w14:paraId="7B05973D" w14:textId="77777777" w:rsidR="00111487" w:rsidRPr="007E400F" w:rsidRDefault="00111487" w:rsidP="007E400F">
      <w:pPr>
        <w:spacing w:line="259" w:lineRule="auto"/>
        <w:ind w:left="360"/>
        <w:jc w:val="both"/>
        <w:rPr>
          <w:rFonts w:ascii="Arial" w:hAnsi="Arial" w:cs="Arial"/>
        </w:rPr>
      </w:pPr>
    </w:p>
    <w:p w14:paraId="2087EE22" w14:textId="77777777" w:rsidR="00C36216" w:rsidRPr="007E400F" w:rsidRDefault="007E400F" w:rsidP="007E400F">
      <w:pPr>
        <w:spacing w:line="259" w:lineRule="auto"/>
        <w:ind w:left="360"/>
        <w:jc w:val="both"/>
        <w:rPr>
          <w:rFonts w:ascii="Arial" w:hAnsi="Arial" w:cs="Arial"/>
        </w:rPr>
      </w:pPr>
      <w:r>
        <w:rPr>
          <w:rFonts w:ascii="Arial" w:hAnsi="Arial" w:cs="Arial"/>
          <w:b/>
        </w:rPr>
        <w:t xml:space="preserve">III. </w:t>
      </w:r>
      <w:r w:rsidR="00052C36" w:rsidRPr="007E400F">
        <w:rPr>
          <w:rFonts w:ascii="Arial" w:hAnsi="Arial" w:cs="Arial"/>
          <w:b/>
        </w:rPr>
        <w:t>Environmentální</w:t>
      </w:r>
      <w:r w:rsidR="00C36216" w:rsidRPr="007E400F">
        <w:rPr>
          <w:rFonts w:ascii="Arial" w:hAnsi="Arial" w:cs="Arial"/>
          <w:b/>
        </w:rPr>
        <w:t xml:space="preserve"> a klimatická transformace</w:t>
      </w:r>
      <w:r w:rsidR="00C36216" w:rsidRPr="007E400F">
        <w:rPr>
          <w:rFonts w:ascii="Arial" w:hAnsi="Arial" w:cs="Arial"/>
        </w:rPr>
        <w:t xml:space="preserve"> – jejím cílem je růst kvality životního prostředí a klimatické transformace, tedy snížení podílu KVK na emisní bilanci skleníkových plynů a zvýšení podílu ekosystémových služeb na vytváření dobrých podmínek pro život lidí v regionu. K dosažení t</w:t>
      </w:r>
      <w:r w:rsidR="00C36216" w:rsidRPr="007E400F">
        <w:rPr>
          <w:rFonts w:ascii="Arial" w:hAnsi="Arial" w:cs="Arial"/>
          <w:color w:val="000000" w:themeColor="text1"/>
        </w:rPr>
        <w:t xml:space="preserve">ohoto cíle přispěje zvýšení podílu OZE na celkové produkci energie v KVK, rozvoj komunitní energetiky a růst úspor energie, podpora cirkulární ekonomiky, likvidace starých ekologických zátěží a brownfieldů a jejich nové využití, regenerace krajiny, tvorba "zelených měst a obcí" a další rozšíření ekologického zemědělství. </w:t>
      </w:r>
      <w:r w:rsidR="00C36216" w:rsidRPr="007E400F">
        <w:rPr>
          <w:rFonts w:ascii="Arial" w:hAnsi="Arial" w:cs="Arial"/>
        </w:rPr>
        <w:t>Příspěvkem k transformaci v této oblasti budou programy: Regenerace a Energie a materiály.</w:t>
      </w:r>
    </w:p>
    <w:p w14:paraId="19C74248" w14:textId="77777777" w:rsidR="00C36216" w:rsidRPr="003F7877" w:rsidRDefault="00C36216" w:rsidP="00793A73">
      <w:pPr>
        <w:spacing w:line="259" w:lineRule="auto"/>
        <w:jc w:val="both"/>
        <w:rPr>
          <w:rFonts w:ascii="Arial" w:hAnsi="Arial" w:cs="Arial"/>
        </w:rPr>
      </w:pPr>
    </w:p>
    <w:p w14:paraId="0C4672EA" w14:textId="7AB74DDF" w:rsidR="00C36216" w:rsidRPr="00C36216" w:rsidRDefault="00C36216" w:rsidP="00793A73">
      <w:pPr>
        <w:spacing w:line="259" w:lineRule="auto"/>
        <w:jc w:val="both"/>
        <w:rPr>
          <w:rFonts w:ascii="Arial" w:hAnsi="Arial" w:cs="Arial"/>
          <w:b/>
          <w:bCs/>
        </w:rPr>
      </w:pPr>
      <w:r w:rsidRPr="00246FBC">
        <w:rPr>
          <w:rFonts w:ascii="Arial" w:hAnsi="Arial" w:cs="Arial"/>
          <w:b/>
          <w:bCs/>
        </w:rPr>
        <w:t>U všech témat podpory se předpokládá důsledná kontrola</w:t>
      </w:r>
      <w:r>
        <w:rPr>
          <w:rFonts w:ascii="Arial" w:hAnsi="Arial" w:cs="Arial"/>
          <w:b/>
          <w:bCs/>
        </w:rPr>
        <w:t xml:space="preserve"> a příprava jejich vyhlašování a implementace</w:t>
      </w:r>
      <w:r w:rsidRPr="00246FBC">
        <w:rPr>
          <w:rFonts w:ascii="Arial" w:hAnsi="Arial" w:cs="Arial"/>
          <w:b/>
          <w:bCs/>
        </w:rPr>
        <w:t xml:space="preserve"> pro zamezení dvojího financování a v rámci nastavování podmínek podpory v rámci přípravy jednotlivých výzev se předpokládá úzká spolupráce se všemi říd</w:t>
      </w:r>
      <w:r w:rsidR="002B7B05">
        <w:rPr>
          <w:rFonts w:ascii="Arial" w:hAnsi="Arial" w:cs="Arial"/>
          <w:b/>
          <w:bCs/>
        </w:rPr>
        <w:t>i</w:t>
      </w:r>
      <w:r w:rsidRPr="00246FBC">
        <w:rPr>
          <w:rFonts w:ascii="Arial" w:hAnsi="Arial" w:cs="Arial"/>
          <w:b/>
          <w:bCs/>
        </w:rPr>
        <w:t>cími orgány.</w:t>
      </w:r>
    </w:p>
    <w:p w14:paraId="05B33BAD" w14:textId="77777777" w:rsidR="00C36216" w:rsidRPr="006D166E" w:rsidRDefault="00C36216" w:rsidP="00793A73">
      <w:pPr>
        <w:spacing w:line="259" w:lineRule="auto"/>
        <w:rPr>
          <w:rFonts w:ascii="Arial" w:hAnsi="Arial" w:cs="Arial"/>
        </w:rPr>
      </w:pPr>
    </w:p>
    <w:p w14:paraId="480505F5" w14:textId="77777777" w:rsidR="00D21F13" w:rsidRPr="007C7BAD" w:rsidRDefault="007E400F" w:rsidP="008B4A81">
      <w:pPr>
        <w:pStyle w:val="Nadpis4"/>
        <w:ind w:left="1418" w:hanging="1418"/>
        <w:rPr>
          <w:rFonts w:ascii="Arial" w:hAnsi="Arial" w:cs="Arial"/>
          <w:b/>
          <w:i w:val="0"/>
          <w:sz w:val="26"/>
          <w:szCs w:val="26"/>
        </w:rPr>
      </w:pPr>
      <w:r>
        <w:rPr>
          <w:rFonts w:ascii="Arial" w:hAnsi="Arial" w:cs="Arial"/>
          <w:b/>
          <w:i w:val="0"/>
          <w:sz w:val="26"/>
          <w:szCs w:val="26"/>
        </w:rPr>
        <w:t>I.</w:t>
      </w:r>
      <w:r w:rsidR="00052C36" w:rsidRPr="007C7BAD">
        <w:rPr>
          <w:rFonts w:ascii="Arial" w:hAnsi="Arial" w:cs="Arial"/>
          <w:b/>
          <w:i w:val="0"/>
          <w:sz w:val="26"/>
          <w:szCs w:val="26"/>
        </w:rPr>
        <w:t xml:space="preserve"> </w:t>
      </w:r>
      <w:r w:rsidR="00E80A0E" w:rsidRPr="007C7BAD">
        <w:rPr>
          <w:rFonts w:ascii="Arial" w:hAnsi="Arial" w:cs="Arial"/>
          <w:b/>
          <w:i w:val="0"/>
          <w:sz w:val="26"/>
          <w:szCs w:val="26"/>
        </w:rPr>
        <w:t xml:space="preserve">Ekonomická transformace </w:t>
      </w:r>
    </w:p>
    <w:p w14:paraId="03C264FE" w14:textId="77777777" w:rsidR="007E400F" w:rsidRDefault="007E400F" w:rsidP="00F07194"/>
    <w:p w14:paraId="53A927B5" w14:textId="77777777" w:rsidR="00E80A0E" w:rsidRDefault="00E80A0E" w:rsidP="00C83B2E">
      <w:pPr>
        <w:pStyle w:val="Nadpis4"/>
        <w:numPr>
          <w:ilvl w:val="3"/>
          <w:numId w:val="6"/>
        </w:numPr>
        <w:jc w:val="both"/>
        <w:rPr>
          <w:rFonts w:ascii="Arial" w:hAnsi="Arial" w:cs="Arial"/>
          <w:bCs/>
          <w:iCs w:val="0"/>
          <w:sz w:val="24"/>
          <w:szCs w:val="24"/>
        </w:rPr>
      </w:pPr>
      <w:r w:rsidRPr="00B96737">
        <w:rPr>
          <w:rFonts w:ascii="Arial" w:hAnsi="Arial" w:cs="Arial"/>
          <w:bCs/>
          <w:iCs w:val="0"/>
          <w:sz w:val="24"/>
          <w:szCs w:val="24"/>
        </w:rPr>
        <w:t>Tradice</w:t>
      </w:r>
    </w:p>
    <w:p w14:paraId="1B6536E1" w14:textId="77777777" w:rsidR="0000092E" w:rsidRPr="006D166E" w:rsidRDefault="0000092E" w:rsidP="005C40F6">
      <w:pPr>
        <w:spacing w:line="259" w:lineRule="auto"/>
        <w:rPr>
          <w:rFonts w:ascii="Arial" w:hAnsi="Arial" w:cs="Arial"/>
        </w:rPr>
      </w:pPr>
    </w:p>
    <w:p w14:paraId="14F70D57" w14:textId="77777777" w:rsidR="00C36216" w:rsidRPr="00C36216" w:rsidRDefault="00C36216" w:rsidP="00793A73">
      <w:pPr>
        <w:spacing w:line="259" w:lineRule="auto"/>
        <w:jc w:val="both"/>
        <w:rPr>
          <w:rFonts w:ascii="Arial" w:eastAsiaTheme="minorHAnsi" w:hAnsi="Arial" w:cs="Arial"/>
          <w:color w:val="000000" w:themeColor="text1"/>
          <w:lang w:eastAsia="en-US" w:bidi="ar-SA"/>
        </w:rPr>
      </w:pPr>
      <w:r w:rsidRPr="00C36216">
        <w:rPr>
          <w:rFonts w:ascii="Arial" w:eastAsiaTheme="minorHAnsi" w:hAnsi="Arial" w:cs="Arial"/>
          <w:color w:val="000000" w:themeColor="text1"/>
          <w:lang w:eastAsia="en-US" w:bidi="ar-SA"/>
        </w:rPr>
        <w:t>Cílem programu je zvýšit přidanou hodnotu produkce malých a středních podniků se sídlem v kraji, zejména v tradičních odvětvích, navázaných na zpracování kovů a ve strojírenství, zvýšit exportní potenciál a rozvinout specifické výroby mj. pro energetiku a v nových průmyslových výrobách.</w:t>
      </w:r>
    </w:p>
    <w:p w14:paraId="64C76D8A" w14:textId="77777777" w:rsidR="006D166E" w:rsidRPr="006D166E" w:rsidRDefault="006D166E" w:rsidP="00793A73">
      <w:pPr>
        <w:spacing w:line="259" w:lineRule="auto"/>
        <w:rPr>
          <w:rFonts w:ascii="Arial" w:hAnsi="Arial" w:cs="Arial"/>
        </w:rPr>
      </w:pPr>
    </w:p>
    <w:tbl>
      <w:tblPr>
        <w:tblStyle w:val="Svtltabulkasmkou1zvraznn1"/>
        <w:tblW w:w="9124" w:type="dxa"/>
        <w:tblLook w:val="04A0" w:firstRow="1" w:lastRow="0" w:firstColumn="1" w:lastColumn="0" w:noHBand="0" w:noVBand="1"/>
      </w:tblPr>
      <w:tblGrid>
        <w:gridCol w:w="1326"/>
        <w:gridCol w:w="7798"/>
      </w:tblGrid>
      <w:tr w:rsidR="00C36216" w:rsidRPr="00DE1642" w14:paraId="79A63AE4" w14:textId="77777777" w:rsidTr="004B3EE7">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326" w:type="dxa"/>
          </w:tcPr>
          <w:p w14:paraId="51C2240B" w14:textId="77777777" w:rsidR="00C36216" w:rsidRPr="00C934BE" w:rsidRDefault="00C36216" w:rsidP="004B3EE7">
            <w:pPr>
              <w:pStyle w:val="Zkladnodstavec"/>
              <w:rPr>
                <w:rStyle w:val="Bnpsmo"/>
                <w:rFonts w:ascii="Arial" w:hAnsi="Arial" w:cs="Arial"/>
                <w:bCs w:val="0"/>
                <w:sz w:val="18"/>
                <w:szCs w:val="18"/>
              </w:rPr>
            </w:pPr>
            <w:r w:rsidRPr="00C934BE">
              <w:rPr>
                <w:rStyle w:val="Bnpsmo"/>
                <w:rFonts w:ascii="Arial" w:hAnsi="Arial" w:cs="Arial"/>
                <w:bCs w:val="0"/>
                <w:sz w:val="18"/>
                <w:szCs w:val="18"/>
              </w:rPr>
              <w:lastRenderedPageBreak/>
              <w:t>Alokace</w:t>
            </w:r>
          </w:p>
        </w:tc>
        <w:tc>
          <w:tcPr>
            <w:tcW w:w="7798" w:type="dxa"/>
          </w:tcPr>
          <w:p w14:paraId="1FED9CD4" w14:textId="77777777" w:rsidR="00C36216" w:rsidRPr="00C934BE" w:rsidRDefault="00C36216" w:rsidP="004B3EE7">
            <w:pPr>
              <w:pStyle w:val="Zkladnodstavec"/>
              <w:cnfStyle w:val="100000000000" w:firstRow="1" w:lastRow="0" w:firstColumn="0" w:lastColumn="0" w:oddVBand="0" w:evenVBand="0" w:oddHBand="0" w:evenHBand="0" w:firstRowFirstColumn="0" w:firstRowLastColumn="0" w:lastRowFirstColumn="0" w:lastRowLastColumn="0"/>
              <w:rPr>
                <w:rStyle w:val="Bnpsmo"/>
                <w:rFonts w:ascii="Arial" w:hAnsi="Arial" w:cs="Arial"/>
                <w:bCs w:val="0"/>
                <w:sz w:val="18"/>
                <w:szCs w:val="18"/>
              </w:rPr>
            </w:pPr>
            <w:r w:rsidRPr="00C934BE">
              <w:rPr>
                <w:rStyle w:val="Bnpsmo"/>
                <w:rFonts w:ascii="Arial" w:hAnsi="Arial" w:cs="Arial"/>
                <w:bCs w:val="0"/>
                <w:sz w:val="18"/>
                <w:szCs w:val="18"/>
              </w:rPr>
              <w:t>Specifické cíle</w:t>
            </w:r>
          </w:p>
        </w:tc>
      </w:tr>
      <w:tr w:rsidR="00C36216" w:rsidRPr="00DE1642" w14:paraId="148BA0BC" w14:textId="77777777" w:rsidTr="004B3EE7">
        <w:trPr>
          <w:trHeight w:val="262"/>
        </w:trPr>
        <w:tc>
          <w:tcPr>
            <w:cnfStyle w:val="001000000000" w:firstRow="0" w:lastRow="0" w:firstColumn="1" w:lastColumn="0" w:oddVBand="0" w:evenVBand="0" w:oddHBand="0" w:evenHBand="0" w:firstRowFirstColumn="0" w:firstRowLastColumn="0" w:lastRowFirstColumn="0" w:lastRowLastColumn="0"/>
            <w:tcW w:w="1326" w:type="dxa"/>
          </w:tcPr>
          <w:p w14:paraId="792E40C6" w14:textId="77777777" w:rsidR="00C36216" w:rsidRPr="00C934BE" w:rsidRDefault="00C36216" w:rsidP="004B3EE7">
            <w:pPr>
              <w:pStyle w:val="Zkladnodstavec"/>
              <w:spacing w:line="240" w:lineRule="auto"/>
              <w:rPr>
                <w:rStyle w:val="Bnpsmo"/>
                <w:rFonts w:ascii="Arial" w:hAnsi="Arial" w:cs="Arial"/>
                <w:sz w:val="18"/>
                <w:szCs w:val="18"/>
              </w:rPr>
            </w:pPr>
            <w:r w:rsidRPr="00C934BE">
              <w:rPr>
                <w:rStyle w:val="Bnpsmo"/>
                <w:rFonts w:ascii="Arial" w:hAnsi="Arial" w:cs="Arial"/>
                <w:sz w:val="18"/>
                <w:szCs w:val="18"/>
              </w:rPr>
              <w:t>11 %</w:t>
            </w:r>
          </w:p>
        </w:tc>
        <w:tc>
          <w:tcPr>
            <w:tcW w:w="7798" w:type="dxa"/>
          </w:tcPr>
          <w:p w14:paraId="7E77E72F" w14:textId="77777777" w:rsidR="00003ED2" w:rsidRPr="00003ED2" w:rsidRDefault="00003ED2" w:rsidP="00003ED2">
            <w:pPr>
              <w:pStyle w:val="Nadpis5"/>
              <w:outlineLvl w:val="4"/>
              <w:cnfStyle w:val="000000000000" w:firstRow="0" w:lastRow="0" w:firstColumn="0" w:lastColumn="0" w:oddVBand="0" w:evenVBand="0" w:oddHBand="0" w:evenHBand="0" w:firstRowFirstColumn="0" w:firstRowLastColumn="0" w:lastRowFirstColumn="0" w:lastRowLastColumn="0"/>
              <w:rPr>
                <w:rStyle w:val="Bnpsmo"/>
                <w:rFonts w:ascii="Arial" w:eastAsiaTheme="minorHAnsi" w:hAnsi="Arial" w:cs="Arial"/>
                <w:b w:val="0"/>
                <w:color w:val="000000"/>
                <w:sz w:val="18"/>
                <w:szCs w:val="18"/>
                <w:lang w:eastAsia="en-US" w:bidi="ar-SA"/>
              </w:rPr>
            </w:pPr>
            <w:r>
              <w:rPr>
                <w:rStyle w:val="Bnpsmo"/>
                <w:rFonts w:ascii="Arial" w:eastAsiaTheme="minorHAnsi" w:hAnsi="Arial" w:cs="Arial"/>
                <w:b w:val="0"/>
                <w:color w:val="000000"/>
                <w:sz w:val="18"/>
                <w:szCs w:val="18"/>
                <w:lang w:eastAsia="en-US" w:bidi="ar-SA"/>
              </w:rPr>
              <w:t>SC</w:t>
            </w:r>
            <w:r w:rsidRPr="00003ED2">
              <w:rPr>
                <w:rStyle w:val="Bnpsmo"/>
                <w:rFonts w:ascii="Arial" w:eastAsiaTheme="minorHAnsi" w:hAnsi="Arial" w:cs="Arial"/>
                <w:b w:val="0"/>
                <w:color w:val="000000"/>
                <w:sz w:val="18"/>
                <w:szCs w:val="18"/>
                <w:lang w:eastAsia="en-US" w:bidi="ar-SA"/>
              </w:rPr>
              <w:t xml:space="preserve"> 1.1: Začínající podnikání</w:t>
            </w:r>
          </w:p>
          <w:p w14:paraId="58ECEEA2" w14:textId="77777777" w:rsidR="00C36216" w:rsidRPr="00003ED2" w:rsidRDefault="00003ED2" w:rsidP="00003ED2">
            <w:pPr>
              <w:pStyle w:val="Nadpis5"/>
              <w:outlineLvl w:val="4"/>
              <w:cnfStyle w:val="000000000000" w:firstRow="0" w:lastRow="0" w:firstColumn="0" w:lastColumn="0" w:oddVBand="0" w:evenVBand="0" w:oddHBand="0" w:evenHBand="0" w:firstRowFirstColumn="0" w:firstRowLastColumn="0" w:lastRowFirstColumn="0" w:lastRowLastColumn="0"/>
              <w:rPr>
                <w:rStyle w:val="Bnpsmo"/>
                <w:rFonts w:ascii="Arial" w:eastAsiaTheme="minorHAnsi" w:hAnsi="Arial" w:cs="Arial"/>
                <w:b w:val="0"/>
                <w:color w:val="000000"/>
                <w:sz w:val="18"/>
                <w:szCs w:val="18"/>
                <w:lang w:eastAsia="en-US" w:bidi="ar-SA"/>
              </w:rPr>
            </w:pPr>
            <w:r w:rsidRPr="00003ED2">
              <w:rPr>
                <w:rStyle w:val="Bnpsmo"/>
                <w:rFonts w:ascii="Arial" w:eastAsiaTheme="minorHAnsi" w:hAnsi="Arial" w:cs="Arial"/>
                <w:b w:val="0"/>
                <w:color w:val="000000"/>
                <w:sz w:val="18"/>
                <w:szCs w:val="18"/>
                <w:lang w:eastAsia="en-US" w:bidi="ar-SA"/>
              </w:rPr>
              <w:t>S</w:t>
            </w:r>
            <w:r>
              <w:rPr>
                <w:rStyle w:val="Bnpsmo"/>
                <w:rFonts w:ascii="Arial" w:eastAsiaTheme="minorHAnsi" w:hAnsi="Arial" w:cs="Arial"/>
                <w:b w:val="0"/>
                <w:color w:val="000000"/>
                <w:sz w:val="18"/>
                <w:szCs w:val="18"/>
                <w:lang w:eastAsia="en-US" w:bidi="ar-SA"/>
              </w:rPr>
              <w:t xml:space="preserve">C </w:t>
            </w:r>
            <w:r w:rsidRPr="00003ED2">
              <w:rPr>
                <w:rStyle w:val="Bnpsmo"/>
                <w:rFonts w:ascii="Arial" w:eastAsiaTheme="minorHAnsi" w:hAnsi="Arial" w:cs="Arial"/>
                <w:b w:val="0"/>
                <w:color w:val="000000"/>
                <w:sz w:val="18"/>
                <w:szCs w:val="18"/>
                <w:lang w:eastAsia="en-US" w:bidi="ar-SA"/>
              </w:rPr>
              <w:t>1.2: Transformace firem</w:t>
            </w:r>
          </w:p>
        </w:tc>
      </w:tr>
    </w:tbl>
    <w:p w14:paraId="4BA204A4" w14:textId="41DA033E" w:rsidR="006D166E" w:rsidRDefault="006D166E" w:rsidP="00793A73">
      <w:pPr>
        <w:spacing w:line="259" w:lineRule="auto"/>
        <w:jc w:val="both"/>
        <w:rPr>
          <w:rFonts w:ascii="Arial" w:eastAsiaTheme="minorHAnsi" w:hAnsi="Arial" w:cs="Arial"/>
          <w:bCs/>
          <w:iCs/>
          <w:lang w:eastAsia="en-US" w:bidi="ar-SA"/>
        </w:rPr>
      </w:pPr>
    </w:p>
    <w:p w14:paraId="37829E3B" w14:textId="77777777" w:rsidR="00404845" w:rsidRPr="008D464C" w:rsidRDefault="00404845" w:rsidP="00404845">
      <w:pPr>
        <w:widowControl/>
        <w:adjustRightInd w:val="0"/>
        <w:rPr>
          <w:rFonts w:ascii="Arial" w:eastAsia="CIDFont+F2" w:hAnsi="Arial" w:cs="Arial"/>
          <w:b/>
          <w:bCs/>
          <w:lang w:eastAsia="en-US" w:bidi="ar-SA"/>
        </w:rPr>
      </w:pPr>
      <w:r w:rsidRPr="008D464C">
        <w:rPr>
          <w:rFonts w:ascii="Arial" w:eastAsia="CIDFont+F2" w:hAnsi="Arial" w:cs="Arial"/>
          <w:b/>
          <w:bCs/>
          <w:lang w:eastAsia="en-US" w:bidi="ar-SA"/>
        </w:rPr>
        <w:t>Aktivity podporované v programu</w:t>
      </w:r>
    </w:p>
    <w:p w14:paraId="28FD05BE" w14:textId="0ADAA4AE" w:rsidR="00404845" w:rsidRDefault="00404845" w:rsidP="00404845">
      <w:pPr>
        <w:widowControl/>
        <w:adjustRightInd w:val="0"/>
        <w:jc w:val="both"/>
        <w:rPr>
          <w:rFonts w:ascii="Arial" w:eastAsia="CIDFont+F2" w:hAnsi="Arial" w:cs="Arial"/>
          <w:lang w:eastAsia="en-US" w:bidi="ar-SA"/>
        </w:rPr>
      </w:pPr>
      <w:r w:rsidRPr="008D464C">
        <w:rPr>
          <w:rFonts w:ascii="Arial" w:eastAsia="CIDFont+F2" w:hAnsi="Arial" w:cs="Arial"/>
          <w:lang w:eastAsia="en-US" w:bidi="ar-SA"/>
        </w:rPr>
        <w:t>Vybudování sítě poradenských služeb s využitím existujících struktur ve spolupráci krajských a místních</w:t>
      </w:r>
      <w:r w:rsidR="00265FD8">
        <w:rPr>
          <w:rFonts w:ascii="Arial" w:eastAsia="CIDFont+F2" w:hAnsi="Arial" w:cs="Arial"/>
          <w:lang w:eastAsia="en-US" w:bidi="ar-SA"/>
        </w:rPr>
        <w:t xml:space="preserve"> </w:t>
      </w:r>
      <w:r w:rsidRPr="008D464C">
        <w:rPr>
          <w:rFonts w:ascii="Arial" w:eastAsia="CIDFont+F2" w:hAnsi="Arial" w:cs="Arial"/>
          <w:lang w:eastAsia="en-US" w:bidi="ar-SA"/>
        </w:rPr>
        <w:t xml:space="preserve">samospráv, regionálních kanceláří </w:t>
      </w:r>
      <w:proofErr w:type="spellStart"/>
      <w:r w:rsidRPr="008D464C">
        <w:rPr>
          <w:rFonts w:ascii="Arial" w:eastAsia="CIDFont+F2" w:hAnsi="Arial" w:cs="Arial"/>
          <w:lang w:eastAsia="en-US" w:bidi="ar-SA"/>
        </w:rPr>
        <w:t>CzechInvestu</w:t>
      </w:r>
      <w:proofErr w:type="spellEnd"/>
      <w:r w:rsidRPr="008D464C">
        <w:rPr>
          <w:rFonts w:ascii="Arial" w:eastAsia="CIDFont+F2" w:hAnsi="Arial" w:cs="Arial"/>
          <w:lang w:eastAsia="en-US" w:bidi="ar-SA"/>
        </w:rPr>
        <w:t>, hospodářských komor a dalších.</w:t>
      </w:r>
    </w:p>
    <w:p w14:paraId="0DD2085E" w14:textId="77777777" w:rsidR="00404845" w:rsidRPr="008D464C" w:rsidRDefault="00404845" w:rsidP="00404845">
      <w:pPr>
        <w:widowControl/>
        <w:adjustRightInd w:val="0"/>
        <w:jc w:val="both"/>
        <w:rPr>
          <w:rFonts w:ascii="Arial" w:eastAsia="CIDFont+F2" w:hAnsi="Arial" w:cs="Arial"/>
          <w:lang w:eastAsia="en-US" w:bidi="ar-SA"/>
        </w:rPr>
      </w:pPr>
    </w:p>
    <w:p w14:paraId="4D97B66B" w14:textId="00EC567F" w:rsidR="00404845" w:rsidRDefault="00404845" w:rsidP="00404845">
      <w:pPr>
        <w:widowControl/>
        <w:adjustRightInd w:val="0"/>
        <w:jc w:val="both"/>
        <w:rPr>
          <w:rFonts w:ascii="Arial" w:eastAsia="CIDFont+F2" w:hAnsi="Arial" w:cs="Arial"/>
          <w:lang w:eastAsia="en-US" w:bidi="ar-SA"/>
        </w:rPr>
      </w:pPr>
      <w:r w:rsidRPr="008D464C">
        <w:rPr>
          <w:rFonts w:ascii="Arial" w:eastAsia="CIDFont+F2" w:hAnsi="Arial" w:cs="Arial"/>
          <w:lang w:eastAsia="en-US" w:bidi="ar-SA"/>
        </w:rPr>
        <w:t>Rozvoj programů pro začínající/stávající podnikatele (poradenství, koučink, akcelerační a inkubační</w:t>
      </w:r>
      <w:r w:rsidR="00265FD8">
        <w:rPr>
          <w:rFonts w:ascii="Arial" w:eastAsia="CIDFont+F2" w:hAnsi="Arial" w:cs="Arial"/>
          <w:lang w:eastAsia="en-US" w:bidi="ar-SA"/>
        </w:rPr>
        <w:t xml:space="preserve"> </w:t>
      </w:r>
      <w:r w:rsidRPr="008D464C">
        <w:rPr>
          <w:rFonts w:ascii="Arial" w:eastAsia="CIDFont+F2" w:hAnsi="Arial" w:cs="Arial"/>
          <w:lang w:eastAsia="en-US" w:bidi="ar-SA"/>
        </w:rPr>
        <w:t>služby, systém voucherů, co-</w:t>
      </w:r>
      <w:proofErr w:type="spellStart"/>
      <w:r w:rsidRPr="008D464C">
        <w:rPr>
          <w:rFonts w:ascii="Arial" w:eastAsia="CIDFont+F2" w:hAnsi="Arial" w:cs="Arial"/>
          <w:lang w:eastAsia="en-US" w:bidi="ar-SA"/>
        </w:rPr>
        <w:t>workingových</w:t>
      </w:r>
      <w:proofErr w:type="spellEnd"/>
      <w:r w:rsidRPr="008D464C">
        <w:rPr>
          <w:rFonts w:ascii="Arial" w:eastAsia="CIDFont+F2" w:hAnsi="Arial" w:cs="Arial"/>
          <w:lang w:eastAsia="en-US" w:bidi="ar-SA"/>
        </w:rPr>
        <w:t xml:space="preserve"> center apod.).</w:t>
      </w:r>
    </w:p>
    <w:p w14:paraId="503E1085" w14:textId="77777777" w:rsidR="00404845" w:rsidRPr="008D464C" w:rsidRDefault="00404845" w:rsidP="00404845">
      <w:pPr>
        <w:widowControl/>
        <w:adjustRightInd w:val="0"/>
        <w:jc w:val="both"/>
        <w:rPr>
          <w:rFonts w:ascii="Arial" w:eastAsia="CIDFont+F2" w:hAnsi="Arial" w:cs="Arial"/>
          <w:lang w:eastAsia="en-US" w:bidi="ar-SA"/>
        </w:rPr>
      </w:pPr>
    </w:p>
    <w:p w14:paraId="780C9C80" w14:textId="77777777" w:rsidR="00404845" w:rsidRPr="008D464C" w:rsidRDefault="00404845" w:rsidP="00404845">
      <w:pPr>
        <w:widowControl/>
        <w:adjustRightInd w:val="0"/>
        <w:jc w:val="both"/>
        <w:rPr>
          <w:rFonts w:ascii="Arial" w:eastAsia="CIDFont+F2" w:hAnsi="Arial" w:cs="Arial"/>
          <w:lang w:eastAsia="en-US" w:bidi="ar-SA"/>
        </w:rPr>
      </w:pPr>
      <w:r w:rsidRPr="008D464C">
        <w:rPr>
          <w:rFonts w:ascii="Arial" w:eastAsia="CIDFont+F2" w:hAnsi="Arial" w:cs="Arial"/>
          <w:lang w:eastAsia="en-US" w:bidi="ar-SA"/>
        </w:rPr>
        <w:t>Podpora revitalizace drobných brownfieldů v návaznosti na vytváření atraktivní podnikatelské</w:t>
      </w:r>
    </w:p>
    <w:p w14:paraId="16DCC0B4" w14:textId="77777777" w:rsidR="00404845" w:rsidRDefault="00404845" w:rsidP="00404845">
      <w:pPr>
        <w:widowControl/>
        <w:adjustRightInd w:val="0"/>
        <w:jc w:val="both"/>
        <w:rPr>
          <w:rFonts w:ascii="Arial" w:eastAsia="CIDFont+F2" w:hAnsi="Arial" w:cs="Arial"/>
          <w:lang w:eastAsia="en-US" w:bidi="ar-SA"/>
        </w:rPr>
      </w:pPr>
      <w:r w:rsidRPr="008D464C">
        <w:rPr>
          <w:rFonts w:ascii="Arial" w:eastAsia="CIDFont+F2" w:hAnsi="Arial" w:cs="Arial"/>
          <w:lang w:eastAsia="en-US" w:bidi="ar-SA"/>
        </w:rPr>
        <w:t>infrastruktury.</w:t>
      </w:r>
    </w:p>
    <w:p w14:paraId="2DD989F1" w14:textId="77777777" w:rsidR="00404845" w:rsidRPr="008D464C" w:rsidRDefault="00404845" w:rsidP="00404845">
      <w:pPr>
        <w:widowControl/>
        <w:adjustRightInd w:val="0"/>
        <w:jc w:val="both"/>
        <w:rPr>
          <w:rFonts w:ascii="Arial" w:eastAsia="CIDFont+F2" w:hAnsi="Arial" w:cs="Arial"/>
          <w:lang w:eastAsia="en-US" w:bidi="ar-SA"/>
        </w:rPr>
      </w:pPr>
    </w:p>
    <w:p w14:paraId="0D8DA025" w14:textId="77777777" w:rsidR="00404845" w:rsidRDefault="00404845" w:rsidP="00404845">
      <w:pPr>
        <w:widowControl/>
        <w:adjustRightInd w:val="0"/>
        <w:jc w:val="both"/>
        <w:rPr>
          <w:rFonts w:ascii="Arial" w:eastAsia="CIDFont+F2" w:hAnsi="Arial" w:cs="Arial"/>
          <w:lang w:eastAsia="en-US" w:bidi="ar-SA"/>
        </w:rPr>
      </w:pPr>
      <w:r w:rsidRPr="008D464C">
        <w:rPr>
          <w:rFonts w:ascii="Arial" w:eastAsia="CIDFont+F2" w:hAnsi="Arial" w:cs="Arial"/>
          <w:lang w:eastAsia="en-US" w:bidi="ar-SA"/>
        </w:rPr>
        <w:t>Podpora modernizace výrobních procesů, produktů, služeb a další.</w:t>
      </w:r>
    </w:p>
    <w:p w14:paraId="0D456AC2" w14:textId="77777777" w:rsidR="00404845" w:rsidRPr="008D464C" w:rsidRDefault="00404845" w:rsidP="00404845">
      <w:pPr>
        <w:widowControl/>
        <w:adjustRightInd w:val="0"/>
        <w:jc w:val="both"/>
        <w:rPr>
          <w:rFonts w:ascii="Arial" w:eastAsia="CIDFont+F2" w:hAnsi="Arial" w:cs="Arial"/>
          <w:lang w:eastAsia="en-US" w:bidi="ar-SA"/>
        </w:rPr>
      </w:pPr>
    </w:p>
    <w:p w14:paraId="3B1D5A9C" w14:textId="77777777" w:rsidR="00404845" w:rsidRDefault="00404845" w:rsidP="00404845">
      <w:pPr>
        <w:widowControl/>
        <w:adjustRightInd w:val="0"/>
        <w:jc w:val="both"/>
        <w:rPr>
          <w:rFonts w:ascii="Arial" w:eastAsia="CIDFont+F2" w:hAnsi="Arial" w:cs="Arial"/>
          <w:lang w:eastAsia="en-US" w:bidi="ar-SA"/>
        </w:rPr>
      </w:pPr>
      <w:r w:rsidRPr="008D464C">
        <w:rPr>
          <w:rFonts w:ascii="Arial" w:eastAsia="CIDFont+F2" w:hAnsi="Arial" w:cs="Arial"/>
          <w:lang w:eastAsia="en-US" w:bidi="ar-SA"/>
        </w:rPr>
        <w:t>Podpora výroby produktů s vysokou přidanou hodnotou a potenciálem exportu.</w:t>
      </w:r>
    </w:p>
    <w:p w14:paraId="7029ED1C" w14:textId="77777777" w:rsidR="00404845" w:rsidRPr="008D464C" w:rsidRDefault="00404845" w:rsidP="00404845">
      <w:pPr>
        <w:widowControl/>
        <w:adjustRightInd w:val="0"/>
        <w:jc w:val="both"/>
        <w:rPr>
          <w:rFonts w:ascii="Arial" w:eastAsia="CIDFont+F2" w:hAnsi="Arial" w:cs="Arial"/>
          <w:lang w:eastAsia="en-US" w:bidi="ar-SA"/>
        </w:rPr>
      </w:pPr>
    </w:p>
    <w:p w14:paraId="137A2E3B" w14:textId="77777777" w:rsidR="00404845" w:rsidRPr="008D464C" w:rsidRDefault="00404845" w:rsidP="00404845">
      <w:pPr>
        <w:spacing w:line="259" w:lineRule="auto"/>
        <w:jc w:val="both"/>
        <w:rPr>
          <w:rFonts w:ascii="Arial" w:eastAsiaTheme="minorHAnsi" w:hAnsi="Arial" w:cs="Arial"/>
          <w:b/>
          <w:lang w:eastAsia="en-US" w:bidi="ar-SA"/>
        </w:rPr>
      </w:pPr>
      <w:r w:rsidRPr="00C36216">
        <w:rPr>
          <w:rFonts w:ascii="Arial" w:eastAsiaTheme="minorHAnsi" w:hAnsi="Arial" w:cs="Arial"/>
          <w:b/>
          <w:lang w:eastAsia="en-US" w:bidi="ar-SA"/>
        </w:rPr>
        <w:t>Schémata podpory</w:t>
      </w:r>
    </w:p>
    <w:p w14:paraId="514C4601" w14:textId="77777777" w:rsidR="00404845" w:rsidRPr="00860BED" w:rsidRDefault="00404845" w:rsidP="00404845">
      <w:pPr>
        <w:pStyle w:val="Odstavecseseznamem"/>
        <w:numPr>
          <w:ilvl w:val="0"/>
          <w:numId w:val="2"/>
        </w:numPr>
        <w:spacing w:before="0" w:line="259" w:lineRule="auto"/>
        <w:ind w:hanging="436"/>
        <w:jc w:val="both"/>
        <w:rPr>
          <w:rFonts w:ascii="Arial" w:hAnsi="Arial" w:cs="Arial"/>
        </w:rPr>
      </w:pPr>
      <w:r w:rsidRPr="00C36216">
        <w:rPr>
          <w:rFonts w:ascii="Arial" w:hAnsi="Arial" w:cs="Arial"/>
        </w:rPr>
        <w:t>Tematické výzvy.</w:t>
      </w:r>
    </w:p>
    <w:p w14:paraId="76267385" w14:textId="77777777" w:rsidR="00404845" w:rsidRDefault="00404845" w:rsidP="00404845">
      <w:pPr>
        <w:pStyle w:val="Odstavecseseznamem"/>
        <w:numPr>
          <w:ilvl w:val="0"/>
          <w:numId w:val="2"/>
        </w:numPr>
        <w:spacing w:before="0" w:line="259" w:lineRule="auto"/>
        <w:ind w:hanging="436"/>
        <w:jc w:val="both"/>
        <w:rPr>
          <w:rFonts w:ascii="Arial" w:hAnsi="Arial" w:cs="Arial"/>
        </w:rPr>
      </w:pPr>
      <w:r w:rsidRPr="00C36216">
        <w:rPr>
          <w:rFonts w:ascii="Arial" w:hAnsi="Arial" w:cs="Arial"/>
        </w:rPr>
        <w:t>Za</w:t>
      </w:r>
      <w:r>
        <w:rPr>
          <w:rFonts w:ascii="Arial" w:hAnsi="Arial" w:cs="Arial"/>
        </w:rPr>
        <w:t>s</w:t>
      </w:r>
      <w:r w:rsidRPr="00C36216">
        <w:rPr>
          <w:rFonts w:ascii="Arial" w:hAnsi="Arial" w:cs="Arial"/>
        </w:rPr>
        <w:t>třešující projekt</w:t>
      </w:r>
      <w:r>
        <w:rPr>
          <w:rFonts w:ascii="Arial" w:hAnsi="Arial" w:cs="Arial"/>
        </w:rPr>
        <w:t>y</w:t>
      </w:r>
      <w:r w:rsidRPr="00C36216">
        <w:rPr>
          <w:rFonts w:ascii="Arial" w:hAnsi="Arial" w:cs="Arial"/>
        </w:rPr>
        <w:t>.</w:t>
      </w:r>
    </w:p>
    <w:p w14:paraId="3C2AA962" w14:textId="77777777" w:rsidR="00404845" w:rsidRPr="00C36216" w:rsidRDefault="00404845" w:rsidP="00404845">
      <w:pPr>
        <w:pStyle w:val="Odstavecseseznamem"/>
        <w:numPr>
          <w:ilvl w:val="0"/>
          <w:numId w:val="2"/>
        </w:numPr>
        <w:spacing w:before="0" w:line="259" w:lineRule="auto"/>
        <w:ind w:hanging="436"/>
        <w:jc w:val="both"/>
        <w:rPr>
          <w:rFonts w:ascii="Arial" w:hAnsi="Arial" w:cs="Arial"/>
        </w:rPr>
      </w:pPr>
      <w:r w:rsidRPr="00C36216">
        <w:rPr>
          <w:rFonts w:ascii="Arial" w:hAnsi="Arial" w:cs="Arial"/>
        </w:rPr>
        <w:t>Strategické projekty</w:t>
      </w:r>
      <w:r>
        <w:rPr>
          <w:rFonts w:ascii="Arial" w:hAnsi="Arial" w:cs="Arial"/>
        </w:rPr>
        <w:t>.</w:t>
      </w:r>
    </w:p>
    <w:p w14:paraId="71190C17" w14:textId="74A64A55" w:rsidR="00486E11" w:rsidRPr="00F07194" w:rsidRDefault="00486E11" w:rsidP="00486E11">
      <w:pPr>
        <w:spacing w:line="259" w:lineRule="auto"/>
        <w:jc w:val="both"/>
        <w:rPr>
          <w:rFonts w:ascii="Arial" w:hAnsi="Arial" w:cs="Arial"/>
        </w:rPr>
      </w:pPr>
    </w:p>
    <w:p w14:paraId="45B7F55A" w14:textId="63BA361F" w:rsidR="00486E11" w:rsidRPr="00F07194" w:rsidRDefault="00486E11" w:rsidP="00F07194">
      <w:pPr>
        <w:spacing w:line="259" w:lineRule="auto"/>
        <w:jc w:val="both"/>
        <w:rPr>
          <w:rFonts w:ascii="Arial" w:hAnsi="Arial" w:cs="Arial"/>
          <w:b/>
          <w:bCs/>
        </w:rPr>
      </w:pPr>
      <w:r w:rsidRPr="00F07194">
        <w:rPr>
          <w:rFonts w:ascii="Arial" w:hAnsi="Arial" w:cs="Arial"/>
          <w:b/>
          <w:bCs/>
        </w:rPr>
        <w:t>Plánované využití finančních nástrojů</w:t>
      </w:r>
    </w:p>
    <w:p w14:paraId="5A0F20E2" w14:textId="0FA66320" w:rsidR="00404845" w:rsidRDefault="00486E11" w:rsidP="00404845">
      <w:pPr>
        <w:widowControl/>
        <w:adjustRightInd w:val="0"/>
        <w:rPr>
          <w:rFonts w:ascii="Arial" w:eastAsia="CIDFont+F2" w:hAnsi="Arial" w:cs="Arial"/>
          <w:lang w:eastAsia="en-US" w:bidi="ar-SA"/>
        </w:rPr>
      </w:pPr>
      <w:r>
        <w:rPr>
          <w:rFonts w:ascii="Arial" w:eastAsia="CIDFont+F2" w:hAnsi="Arial" w:cs="Arial"/>
          <w:lang w:eastAsia="en-US" w:bidi="ar-SA"/>
        </w:rPr>
        <w:t>Pilíř 2 a 3</w:t>
      </w:r>
    </w:p>
    <w:p w14:paraId="1F60062E" w14:textId="77777777" w:rsidR="00486E11" w:rsidRPr="008D464C" w:rsidRDefault="00486E11" w:rsidP="00404845">
      <w:pPr>
        <w:widowControl/>
        <w:adjustRightInd w:val="0"/>
        <w:rPr>
          <w:rFonts w:ascii="Arial" w:eastAsia="CIDFont+F2" w:hAnsi="Arial" w:cs="Arial"/>
          <w:lang w:eastAsia="en-US" w:bidi="ar-SA"/>
        </w:rPr>
      </w:pPr>
    </w:p>
    <w:p w14:paraId="116D583E" w14:textId="77777777" w:rsidR="00404845" w:rsidRPr="008D464C" w:rsidRDefault="00404845" w:rsidP="00404845">
      <w:pPr>
        <w:widowControl/>
        <w:adjustRightInd w:val="0"/>
        <w:rPr>
          <w:rFonts w:ascii="Arial" w:eastAsia="CIDFont+F2" w:hAnsi="Arial" w:cs="Arial"/>
          <w:b/>
          <w:bCs/>
          <w:lang w:eastAsia="en-US" w:bidi="ar-SA"/>
        </w:rPr>
      </w:pPr>
      <w:r w:rsidRPr="008D464C">
        <w:rPr>
          <w:rFonts w:ascii="Arial" w:eastAsia="CIDFont+F2" w:hAnsi="Arial" w:cs="Arial"/>
          <w:b/>
          <w:bCs/>
          <w:lang w:eastAsia="en-US" w:bidi="ar-SA"/>
        </w:rPr>
        <w:t>Indikátor výstupu</w:t>
      </w:r>
    </w:p>
    <w:p w14:paraId="2ADF09B5" w14:textId="77777777" w:rsidR="00404845" w:rsidRDefault="00404845" w:rsidP="00404845">
      <w:pPr>
        <w:widowControl/>
        <w:adjustRightInd w:val="0"/>
        <w:rPr>
          <w:rFonts w:ascii="Arial" w:eastAsia="CIDFont+F2" w:hAnsi="Arial" w:cs="Arial"/>
          <w:lang w:eastAsia="en-US" w:bidi="ar-SA"/>
        </w:rPr>
      </w:pPr>
      <w:r w:rsidRPr="008D464C">
        <w:rPr>
          <w:rFonts w:ascii="Arial" w:eastAsia="CIDFont+F2" w:hAnsi="Arial" w:cs="Arial"/>
          <w:lang w:eastAsia="en-US" w:bidi="ar-SA"/>
        </w:rPr>
        <w:t>RCO 05 – podpořené nové podniky</w:t>
      </w:r>
    </w:p>
    <w:p w14:paraId="49842DA9" w14:textId="77777777" w:rsidR="00404845" w:rsidRPr="008D464C" w:rsidRDefault="00404845" w:rsidP="00404845">
      <w:pPr>
        <w:widowControl/>
        <w:adjustRightInd w:val="0"/>
        <w:rPr>
          <w:rFonts w:ascii="Arial" w:eastAsia="CIDFont+F2" w:hAnsi="Arial" w:cs="Arial"/>
          <w:lang w:eastAsia="en-US" w:bidi="ar-SA"/>
        </w:rPr>
      </w:pPr>
    </w:p>
    <w:p w14:paraId="6ED87C1E" w14:textId="77777777" w:rsidR="00404845" w:rsidRPr="008D464C" w:rsidRDefault="00404845" w:rsidP="00404845">
      <w:pPr>
        <w:widowControl/>
        <w:adjustRightInd w:val="0"/>
        <w:rPr>
          <w:rFonts w:ascii="Arial" w:eastAsia="CIDFont+F2" w:hAnsi="Arial" w:cs="Arial"/>
          <w:b/>
          <w:bCs/>
          <w:lang w:eastAsia="en-US" w:bidi="ar-SA"/>
        </w:rPr>
      </w:pPr>
      <w:r w:rsidRPr="008D464C">
        <w:rPr>
          <w:rFonts w:ascii="Arial" w:eastAsia="CIDFont+F2" w:hAnsi="Arial" w:cs="Arial"/>
          <w:b/>
          <w:bCs/>
          <w:lang w:eastAsia="en-US" w:bidi="ar-SA"/>
        </w:rPr>
        <w:t>Indikátor výsledku</w:t>
      </w:r>
    </w:p>
    <w:p w14:paraId="021E6EEF" w14:textId="77777777" w:rsidR="00404845" w:rsidRPr="008D464C" w:rsidRDefault="00404845" w:rsidP="00404845">
      <w:pPr>
        <w:rPr>
          <w:rFonts w:ascii="Arial" w:hAnsi="Arial" w:cs="Arial"/>
        </w:rPr>
      </w:pPr>
      <w:r w:rsidRPr="008D464C">
        <w:rPr>
          <w:rFonts w:ascii="Arial" w:eastAsia="CIDFont+F2" w:hAnsi="Arial" w:cs="Arial"/>
          <w:lang w:eastAsia="en-US" w:bidi="ar-SA"/>
        </w:rPr>
        <w:t>RCR 17 – nové podniky přežívající na trhu</w:t>
      </w:r>
    </w:p>
    <w:p w14:paraId="63BB2BB3" w14:textId="1E886B7D" w:rsidR="00404845" w:rsidRDefault="00404845" w:rsidP="00793A73">
      <w:pPr>
        <w:spacing w:line="259" w:lineRule="auto"/>
        <w:jc w:val="both"/>
        <w:rPr>
          <w:rFonts w:ascii="Arial" w:eastAsiaTheme="minorHAnsi" w:hAnsi="Arial" w:cs="Arial"/>
          <w:bCs/>
          <w:iCs/>
          <w:lang w:eastAsia="en-US" w:bidi="ar-SA"/>
        </w:rPr>
      </w:pPr>
    </w:p>
    <w:p w14:paraId="2198F833" w14:textId="77777777" w:rsidR="00C36216" w:rsidRPr="00C36216" w:rsidRDefault="00C36216" w:rsidP="00793A73">
      <w:pPr>
        <w:spacing w:line="259" w:lineRule="auto"/>
        <w:jc w:val="both"/>
        <w:rPr>
          <w:rFonts w:ascii="Arial" w:eastAsiaTheme="minorHAnsi" w:hAnsi="Arial" w:cs="Arial"/>
          <w:b/>
          <w:i/>
          <w:u w:val="single"/>
          <w:lang w:eastAsia="en-US" w:bidi="ar-SA"/>
        </w:rPr>
      </w:pPr>
      <w:r w:rsidRPr="00C36216">
        <w:rPr>
          <w:rFonts w:ascii="Arial" w:eastAsiaTheme="minorHAnsi" w:hAnsi="Arial" w:cs="Arial"/>
          <w:b/>
          <w:i/>
          <w:u w:val="single"/>
          <w:lang w:eastAsia="en-US" w:bidi="ar-SA"/>
        </w:rPr>
        <w:t>Přehled struktury oblasti podpory:</w:t>
      </w:r>
    </w:p>
    <w:p w14:paraId="0476703B" w14:textId="77777777" w:rsidR="00C36216" w:rsidRPr="006D166E" w:rsidRDefault="00C36216" w:rsidP="00793A73">
      <w:pPr>
        <w:spacing w:line="259" w:lineRule="auto"/>
        <w:rPr>
          <w:rFonts w:ascii="Arial" w:hAnsi="Arial" w:cs="Arial"/>
        </w:rPr>
      </w:pPr>
    </w:p>
    <w:p w14:paraId="4EBC47A6" w14:textId="77777777" w:rsidR="00C36216" w:rsidRDefault="00C36216" w:rsidP="00C83B2E">
      <w:pPr>
        <w:pStyle w:val="Nadpis5"/>
        <w:numPr>
          <w:ilvl w:val="4"/>
          <w:numId w:val="5"/>
        </w:numPr>
        <w:spacing w:line="259" w:lineRule="auto"/>
        <w:rPr>
          <w:rFonts w:ascii="Arial" w:hAnsi="Arial" w:cs="Arial"/>
          <w:bCs/>
        </w:rPr>
      </w:pPr>
      <w:r w:rsidRPr="00C36216">
        <w:rPr>
          <w:rFonts w:ascii="Arial" w:hAnsi="Arial" w:cs="Arial"/>
          <w:bCs/>
        </w:rPr>
        <w:t>Specifický cíl 1.1: Začínající podnikání</w:t>
      </w:r>
    </w:p>
    <w:p w14:paraId="28157855" w14:textId="77777777" w:rsidR="006D166E" w:rsidRPr="006D166E" w:rsidRDefault="006D166E" w:rsidP="006D166E">
      <w:pPr>
        <w:spacing w:line="259" w:lineRule="auto"/>
        <w:rPr>
          <w:rFonts w:ascii="Arial" w:hAnsi="Arial" w:cs="Arial"/>
        </w:rPr>
      </w:pPr>
    </w:p>
    <w:p w14:paraId="5AB6243A" w14:textId="77777777" w:rsidR="0000092E" w:rsidRPr="0000092E" w:rsidRDefault="0000092E" w:rsidP="00793A73">
      <w:pPr>
        <w:spacing w:line="259" w:lineRule="auto"/>
        <w:jc w:val="both"/>
        <w:rPr>
          <w:rFonts w:ascii="Arial" w:hAnsi="Arial" w:cs="Arial"/>
        </w:rPr>
      </w:pPr>
      <w:r w:rsidRPr="0000092E">
        <w:rPr>
          <w:rFonts w:ascii="Arial" w:hAnsi="Arial" w:cs="Arial"/>
        </w:rPr>
        <w:t xml:space="preserve">Cílem je podpořit nové podnikatelské aktivity a rozvoj malých a středních firem v tradičních průmyslových odvětvích. </w:t>
      </w:r>
    </w:p>
    <w:p w14:paraId="1898ACA0" w14:textId="77777777" w:rsidR="0000092E" w:rsidRPr="006D166E" w:rsidRDefault="0000092E" w:rsidP="00793A73">
      <w:pPr>
        <w:pStyle w:val="Bezmezer"/>
        <w:spacing w:line="259" w:lineRule="auto"/>
        <w:jc w:val="both"/>
        <w:rPr>
          <w:sz w:val="22"/>
        </w:rPr>
      </w:pPr>
    </w:p>
    <w:p w14:paraId="34232AA7" w14:textId="77777777" w:rsidR="0000092E" w:rsidRPr="003F7877" w:rsidRDefault="0000092E" w:rsidP="00793A73">
      <w:pPr>
        <w:spacing w:line="259" w:lineRule="auto"/>
        <w:jc w:val="both"/>
        <w:rPr>
          <w:rFonts w:ascii="Arial" w:hAnsi="Arial" w:cs="Arial"/>
          <w:b/>
        </w:rPr>
      </w:pPr>
      <w:r w:rsidRPr="003F7877">
        <w:rPr>
          <w:rFonts w:ascii="Arial" w:hAnsi="Arial" w:cs="Arial"/>
          <w:b/>
        </w:rPr>
        <w:t>Zdůvodnění</w:t>
      </w:r>
    </w:p>
    <w:p w14:paraId="442808CF" w14:textId="77777777" w:rsidR="0000092E" w:rsidRDefault="0000092E" w:rsidP="00793A73">
      <w:pPr>
        <w:spacing w:line="259" w:lineRule="auto"/>
        <w:jc w:val="both"/>
        <w:rPr>
          <w:rFonts w:ascii="Arial" w:hAnsi="Arial" w:cs="Arial"/>
        </w:rPr>
      </w:pPr>
      <w:r w:rsidRPr="003F7877">
        <w:rPr>
          <w:rFonts w:ascii="Arial" w:hAnsi="Arial" w:cs="Arial"/>
        </w:rPr>
        <w:t>Ukončování těžby uhlí, změny v energetice a potřeba likvidovat následky těžby, staré ekologické zátěže, obnovovat bytový fond, tvořit a využívat různé funkce krajiny a další obory dávají příležitost pro rozvoj podnikání OSVČ, mikropodniků a malým podnikům. Segment malého podnikání není v KVK dostatečně rozšířen, přitom je z hlediska zaměstnanosti velmi</w:t>
      </w:r>
      <w:r w:rsidRPr="001F708D">
        <w:rPr>
          <w:sz w:val="24"/>
          <w:szCs w:val="24"/>
        </w:rPr>
        <w:t xml:space="preserve"> </w:t>
      </w:r>
      <w:r w:rsidRPr="003F7877">
        <w:rPr>
          <w:rFonts w:ascii="Arial" w:hAnsi="Arial" w:cs="Arial"/>
        </w:rPr>
        <w:t>významný a může přinést určitou stabilitu v regionu v extrémních situacích, kdy ustane např. příliv turistů a lázeňských hostů. Služby seniorům, komunitní péče, logistické služby a další jsou příležitostí pro rozvoj další drobného podnikání.</w:t>
      </w:r>
    </w:p>
    <w:p w14:paraId="4EE6B342" w14:textId="77777777" w:rsidR="0000092E" w:rsidRPr="003F7877" w:rsidRDefault="0000092E" w:rsidP="00793A73">
      <w:pPr>
        <w:spacing w:line="259" w:lineRule="auto"/>
        <w:jc w:val="both"/>
        <w:rPr>
          <w:rFonts w:ascii="Arial" w:hAnsi="Arial" w:cs="Arial"/>
        </w:rPr>
      </w:pPr>
    </w:p>
    <w:p w14:paraId="0377BE73" w14:textId="77777777" w:rsidR="0000092E" w:rsidRPr="003F7877" w:rsidRDefault="0000092E" w:rsidP="00793A73">
      <w:pPr>
        <w:spacing w:line="259" w:lineRule="auto"/>
        <w:jc w:val="both"/>
        <w:rPr>
          <w:rFonts w:ascii="Arial" w:hAnsi="Arial" w:cs="Arial"/>
          <w:b/>
        </w:rPr>
      </w:pPr>
      <w:r w:rsidRPr="003F7877">
        <w:rPr>
          <w:rFonts w:ascii="Arial" w:hAnsi="Arial" w:cs="Arial"/>
          <w:b/>
        </w:rPr>
        <w:t>Hlavní cílové skupiny</w:t>
      </w:r>
    </w:p>
    <w:p w14:paraId="23D20298" w14:textId="77777777" w:rsidR="0000092E" w:rsidRDefault="0000092E" w:rsidP="00793A73">
      <w:pPr>
        <w:spacing w:line="259" w:lineRule="auto"/>
        <w:jc w:val="both"/>
        <w:rPr>
          <w:rFonts w:ascii="Arial" w:hAnsi="Arial" w:cs="Arial"/>
        </w:rPr>
      </w:pPr>
      <w:r>
        <w:rPr>
          <w:rFonts w:ascii="Arial" w:hAnsi="Arial" w:cs="Arial"/>
        </w:rPr>
        <w:t>Mikropodniky;</w:t>
      </w:r>
      <w:r w:rsidRPr="003F7877">
        <w:rPr>
          <w:rFonts w:ascii="Arial" w:hAnsi="Arial" w:cs="Arial"/>
        </w:rPr>
        <w:t xml:space="preserve"> malé a střední podniky</w:t>
      </w:r>
      <w:r>
        <w:rPr>
          <w:rFonts w:ascii="Arial" w:hAnsi="Arial" w:cs="Arial"/>
        </w:rPr>
        <w:t>.</w:t>
      </w:r>
    </w:p>
    <w:p w14:paraId="4ABA3944" w14:textId="3210F7C3" w:rsidR="0000092E" w:rsidRDefault="0000092E" w:rsidP="00793A73">
      <w:pPr>
        <w:spacing w:line="259" w:lineRule="auto"/>
        <w:jc w:val="both"/>
        <w:rPr>
          <w:rFonts w:ascii="Arial" w:hAnsi="Arial" w:cs="Arial"/>
        </w:rPr>
      </w:pPr>
    </w:p>
    <w:p w14:paraId="4FFDCAAE" w14:textId="77777777" w:rsidR="00404845" w:rsidRPr="003F7877" w:rsidRDefault="00404845" w:rsidP="00793A73">
      <w:pPr>
        <w:spacing w:line="259" w:lineRule="auto"/>
        <w:jc w:val="both"/>
        <w:rPr>
          <w:rFonts w:ascii="Arial" w:hAnsi="Arial" w:cs="Arial"/>
        </w:rPr>
      </w:pPr>
    </w:p>
    <w:p w14:paraId="6533BA72" w14:textId="77777777" w:rsidR="0000092E" w:rsidRPr="003F7877" w:rsidRDefault="0000092E" w:rsidP="00793A73">
      <w:pPr>
        <w:spacing w:line="259" w:lineRule="auto"/>
        <w:jc w:val="both"/>
        <w:rPr>
          <w:rFonts w:ascii="Arial" w:hAnsi="Arial" w:cs="Arial"/>
          <w:b/>
        </w:rPr>
      </w:pPr>
      <w:r w:rsidRPr="003F7877">
        <w:rPr>
          <w:rFonts w:ascii="Arial" w:hAnsi="Arial" w:cs="Arial"/>
          <w:b/>
        </w:rPr>
        <w:lastRenderedPageBreak/>
        <w:t>Typy příjemců</w:t>
      </w:r>
    </w:p>
    <w:p w14:paraId="0C8491F7" w14:textId="310D41EB" w:rsidR="0000092E" w:rsidRPr="003F7877" w:rsidRDefault="0000092E" w:rsidP="00793A73">
      <w:pPr>
        <w:spacing w:line="259" w:lineRule="auto"/>
        <w:jc w:val="both"/>
        <w:rPr>
          <w:rFonts w:ascii="Arial" w:hAnsi="Arial" w:cs="Arial"/>
        </w:rPr>
      </w:pPr>
      <w:r w:rsidRPr="003F7877">
        <w:rPr>
          <w:rFonts w:ascii="Arial" w:hAnsi="Arial" w:cs="Arial"/>
        </w:rPr>
        <w:t>O</w:t>
      </w:r>
      <w:r>
        <w:rPr>
          <w:rFonts w:ascii="Arial" w:hAnsi="Arial" w:cs="Arial"/>
        </w:rPr>
        <w:t>bce a jimi zřizované organizace;</w:t>
      </w:r>
      <w:r w:rsidRPr="003F7877">
        <w:rPr>
          <w:rFonts w:ascii="Arial" w:hAnsi="Arial" w:cs="Arial"/>
        </w:rPr>
        <w:t xml:space="preserve"> kraj a jím zřizo</w:t>
      </w:r>
      <w:r>
        <w:rPr>
          <w:rFonts w:ascii="Arial" w:hAnsi="Arial" w:cs="Arial"/>
        </w:rPr>
        <w:t xml:space="preserve">vané nebo zakládané organizace; výzkumné organizace; vysoké školy a univerzity; </w:t>
      </w:r>
      <w:r w:rsidRPr="003F7877">
        <w:rPr>
          <w:rFonts w:ascii="Arial" w:hAnsi="Arial" w:cs="Arial"/>
        </w:rPr>
        <w:t>mikropodniky</w:t>
      </w:r>
      <w:r>
        <w:rPr>
          <w:rFonts w:ascii="Arial" w:hAnsi="Arial" w:cs="Arial"/>
        </w:rPr>
        <w:t>;</w:t>
      </w:r>
      <w:r w:rsidRPr="003F7877">
        <w:rPr>
          <w:rFonts w:ascii="Arial" w:hAnsi="Arial" w:cs="Arial"/>
        </w:rPr>
        <w:t xml:space="preserve"> malé a střední podniky</w:t>
      </w:r>
      <w:r>
        <w:rPr>
          <w:rFonts w:ascii="Arial" w:hAnsi="Arial" w:cs="Arial"/>
        </w:rPr>
        <w:t>;</w:t>
      </w:r>
      <w:r w:rsidRPr="003F7877">
        <w:rPr>
          <w:rFonts w:ascii="Arial" w:hAnsi="Arial" w:cs="Arial"/>
        </w:rPr>
        <w:t xml:space="preserve"> OSVČ</w:t>
      </w:r>
      <w:r>
        <w:rPr>
          <w:rFonts w:ascii="Arial" w:hAnsi="Arial" w:cs="Arial"/>
        </w:rPr>
        <w:t>;</w:t>
      </w:r>
      <w:r w:rsidRPr="003F7877">
        <w:rPr>
          <w:rFonts w:ascii="Arial" w:hAnsi="Arial" w:cs="Arial"/>
        </w:rPr>
        <w:t xml:space="preserve"> místní akční skupiny</w:t>
      </w:r>
      <w:r w:rsidR="00E73BD7">
        <w:rPr>
          <w:rFonts w:ascii="Arial" w:hAnsi="Arial" w:cs="Arial"/>
        </w:rPr>
        <w:t xml:space="preserve">, </w:t>
      </w:r>
      <w:ins w:id="2" w:author="Burdych Tomáš" w:date="2025-06-20T08:50:00Z">
        <w:r w:rsidR="00E73BD7" w:rsidRPr="00E73BD7">
          <w:rPr>
            <w:rFonts w:ascii="Arial" w:hAnsi="Arial" w:cs="Arial"/>
          </w:rPr>
          <w:t>Krajská hospodářská komora Karlovarského kraje.</w:t>
        </w:r>
      </w:ins>
    </w:p>
    <w:p w14:paraId="54E06F72" w14:textId="77777777" w:rsidR="00A41738" w:rsidRPr="00E26F93" w:rsidRDefault="00A41738" w:rsidP="00793A73">
      <w:pPr>
        <w:spacing w:line="259" w:lineRule="auto"/>
        <w:jc w:val="both"/>
        <w:rPr>
          <w:rFonts w:ascii="Arial" w:hAnsi="Arial" w:cs="Arial"/>
        </w:rPr>
      </w:pPr>
    </w:p>
    <w:p w14:paraId="0658DA80" w14:textId="77777777" w:rsidR="00A41738" w:rsidRPr="003F7877" w:rsidRDefault="00A41738" w:rsidP="00793A73">
      <w:pPr>
        <w:spacing w:line="259" w:lineRule="auto"/>
        <w:jc w:val="both"/>
        <w:rPr>
          <w:rFonts w:ascii="Arial" w:hAnsi="Arial" w:cs="Arial"/>
          <w:b/>
        </w:rPr>
      </w:pPr>
      <w:r w:rsidRPr="003F7877">
        <w:rPr>
          <w:rFonts w:ascii="Arial" w:hAnsi="Arial" w:cs="Arial"/>
          <w:b/>
        </w:rPr>
        <w:t>Synergie a komplementarity</w:t>
      </w:r>
    </w:p>
    <w:p w14:paraId="19C3139B" w14:textId="3C4B627F" w:rsidR="00A41738" w:rsidRDefault="00A41738" w:rsidP="00793A73">
      <w:pPr>
        <w:spacing w:line="259" w:lineRule="auto"/>
        <w:jc w:val="both"/>
        <w:rPr>
          <w:rFonts w:ascii="Arial" w:hAnsi="Arial" w:cs="Arial"/>
        </w:rPr>
      </w:pPr>
      <w:r w:rsidRPr="003F7877">
        <w:rPr>
          <w:rFonts w:ascii="Arial" w:hAnsi="Arial" w:cs="Arial"/>
        </w:rPr>
        <w:t>OP TAK</w:t>
      </w:r>
      <w:r>
        <w:rPr>
          <w:rFonts w:ascii="Arial" w:hAnsi="Arial" w:cs="Arial"/>
        </w:rPr>
        <w:t>;</w:t>
      </w:r>
      <w:r w:rsidRPr="003F7877">
        <w:rPr>
          <w:rFonts w:ascii="Arial" w:hAnsi="Arial" w:cs="Arial"/>
        </w:rPr>
        <w:t xml:space="preserve"> IROP</w:t>
      </w:r>
      <w:r w:rsidR="00BC589B">
        <w:rPr>
          <w:rFonts w:ascii="Arial" w:hAnsi="Arial" w:cs="Arial"/>
        </w:rPr>
        <w:t xml:space="preserve">, </w:t>
      </w:r>
      <w:r w:rsidR="00BC589B" w:rsidRPr="00F07194">
        <w:rPr>
          <w:rFonts w:ascii="Arial" w:hAnsi="Arial" w:cs="Arial"/>
        </w:rPr>
        <w:t xml:space="preserve">OP JAK </w:t>
      </w:r>
      <w:r w:rsidR="00BC589B">
        <w:rPr>
          <w:rFonts w:ascii="Arial" w:hAnsi="Arial" w:cs="Arial"/>
        </w:rPr>
        <w:t>(</w:t>
      </w:r>
      <w:r w:rsidR="00BC589B" w:rsidRPr="00F07194">
        <w:rPr>
          <w:rFonts w:ascii="Arial" w:hAnsi="Arial" w:cs="Arial"/>
        </w:rPr>
        <w:t>projekty v realizaci do 30.11.2023</w:t>
      </w:r>
      <w:r w:rsidR="00BC589B">
        <w:rPr>
          <w:rFonts w:ascii="Arial" w:hAnsi="Arial" w:cs="Arial"/>
        </w:rPr>
        <w:t xml:space="preserve"> také OP VVV) </w:t>
      </w:r>
      <w:r w:rsidRPr="003F7877">
        <w:rPr>
          <w:rFonts w:ascii="Arial" w:hAnsi="Arial" w:cs="Arial"/>
        </w:rPr>
        <w:t>– z OPST budou financovány komplementární aktivity, komplementarity budou posuzovány jak z hlediska rozsahu projektů, uznatelných nákladů typů projektů i příjemců.</w:t>
      </w:r>
    </w:p>
    <w:p w14:paraId="6BD3D023" w14:textId="77777777" w:rsidR="0000092E" w:rsidRPr="003F7877" w:rsidRDefault="0000092E" w:rsidP="00793A73">
      <w:pPr>
        <w:spacing w:line="259" w:lineRule="auto"/>
        <w:jc w:val="both"/>
        <w:rPr>
          <w:rFonts w:ascii="Arial" w:hAnsi="Arial" w:cs="Arial"/>
        </w:rPr>
      </w:pPr>
    </w:p>
    <w:p w14:paraId="37E4BCB6" w14:textId="77777777" w:rsidR="00A41738" w:rsidRPr="003F7877" w:rsidRDefault="00A41738" w:rsidP="00793A73">
      <w:pPr>
        <w:spacing w:line="259" w:lineRule="auto"/>
        <w:jc w:val="both"/>
        <w:rPr>
          <w:rFonts w:ascii="Arial" w:hAnsi="Arial" w:cs="Arial"/>
          <w:b/>
        </w:rPr>
      </w:pPr>
      <w:r w:rsidRPr="003F7877">
        <w:rPr>
          <w:rFonts w:ascii="Arial" w:hAnsi="Arial" w:cs="Arial"/>
          <w:b/>
        </w:rPr>
        <w:t xml:space="preserve">Typové intervence </w:t>
      </w:r>
    </w:p>
    <w:p w14:paraId="5D285E78" w14:textId="77777777" w:rsidR="00A41738" w:rsidRPr="003F7877"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Pr>
          <w:rFonts w:ascii="Arial" w:hAnsi="Arial" w:cs="Arial"/>
        </w:rPr>
        <w:t>K</w:t>
      </w:r>
      <w:r w:rsidRPr="003F7877">
        <w:rPr>
          <w:rFonts w:ascii="Arial" w:hAnsi="Arial" w:cs="Arial"/>
        </w:rPr>
        <w:t>rajská síť pro podporu začínajícího podnikání (</w:t>
      </w:r>
      <w:proofErr w:type="spellStart"/>
      <w:r w:rsidRPr="003F7877">
        <w:rPr>
          <w:rFonts w:ascii="Arial" w:hAnsi="Arial" w:cs="Arial"/>
        </w:rPr>
        <w:t>mentoring</w:t>
      </w:r>
      <w:proofErr w:type="spellEnd"/>
      <w:r w:rsidRPr="003F7877">
        <w:rPr>
          <w:rFonts w:ascii="Arial" w:hAnsi="Arial" w:cs="Arial"/>
        </w:rPr>
        <w:t xml:space="preserve">, </w:t>
      </w:r>
      <w:proofErr w:type="spellStart"/>
      <w:r w:rsidRPr="003F7877">
        <w:rPr>
          <w:rFonts w:ascii="Arial" w:hAnsi="Arial" w:cs="Arial"/>
        </w:rPr>
        <w:t>koučing</w:t>
      </w:r>
      <w:proofErr w:type="spellEnd"/>
      <w:r w:rsidRPr="003F7877">
        <w:rPr>
          <w:rFonts w:ascii="Arial" w:hAnsi="Arial" w:cs="Arial"/>
        </w:rPr>
        <w:t xml:space="preserve"> </w:t>
      </w:r>
      <w:proofErr w:type="spellStart"/>
      <w:r w:rsidRPr="003F7877">
        <w:rPr>
          <w:rFonts w:ascii="Arial" w:hAnsi="Arial" w:cs="Arial"/>
        </w:rPr>
        <w:t>atd</w:t>
      </w:r>
      <w:proofErr w:type="spellEnd"/>
      <w:r w:rsidRPr="003F7877">
        <w:rPr>
          <w:rFonts w:ascii="Arial" w:hAnsi="Arial" w:cs="Arial"/>
        </w:rPr>
        <w:t>)</w:t>
      </w:r>
      <w:r>
        <w:rPr>
          <w:rFonts w:ascii="Arial" w:hAnsi="Arial" w:cs="Arial"/>
        </w:rPr>
        <w:t>.</w:t>
      </w:r>
    </w:p>
    <w:p w14:paraId="70BCFEF4" w14:textId="77777777" w:rsidR="00A41738" w:rsidRPr="003F7877"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Pr>
          <w:rFonts w:ascii="Arial" w:hAnsi="Arial" w:cs="Arial"/>
        </w:rPr>
        <w:t>V</w:t>
      </w:r>
      <w:r w:rsidRPr="003F7877">
        <w:rPr>
          <w:rFonts w:ascii="Arial" w:hAnsi="Arial" w:cs="Arial"/>
        </w:rPr>
        <w:t>ytváření příležitostí pro výrobu – zařazení malých a středních podniků do globálních hodnotových řetězců, ve spolupráci s hospodářskými partnery a státními organizacemi (HK, CzechInvest)</w:t>
      </w:r>
      <w:r>
        <w:rPr>
          <w:rFonts w:ascii="Arial" w:hAnsi="Arial" w:cs="Arial"/>
        </w:rPr>
        <w:t>.</w:t>
      </w:r>
    </w:p>
    <w:p w14:paraId="1D8DBCEC" w14:textId="77777777" w:rsidR="00A41738" w:rsidRPr="003F7877"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Pr>
          <w:rFonts w:ascii="Arial" w:hAnsi="Arial" w:cs="Arial"/>
        </w:rPr>
        <w:t>V</w:t>
      </w:r>
      <w:r w:rsidRPr="003F7877">
        <w:rPr>
          <w:rFonts w:ascii="Arial" w:hAnsi="Arial" w:cs="Arial"/>
        </w:rPr>
        <w:t>yhledávání a úprava nemovitostí, využití drobných brownfieldů v obcích a městech KVK pro začínající podnikání</w:t>
      </w:r>
      <w:r>
        <w:rPr>
          <w:rFonts w:ascii="Arial" w:hAnsi="Arial" w:cs="Arial"/>
        </w:rPr>
        <w:t>.</w:t>
      </w:r>
    </w:p>
    <w:p w14:paraId="61955AF6" w14:textId="77777777" w:rsidR="00A41738" w:rsidRPr="003F7877"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Pr>
          <w:rFonts w:ascii="Arial" w:hAnsi="Arial" w:cs="Arial"/>
        </w:rPr>
        <w:t>S</w:t>
      </w:r>
      <w:r w:rsidRPr="003F7877">
        <w:rPr>
          <w:rFonts w:ascii="Arial" w:hAnsi="Arial" w:cs="Arial"/>
        </w:rPr>
        <w:t>tartovací vouchery pro začínající podnikatele</w:t>
      </w:r>
      <w:r>
        <w:rPr>
          <w:rFonts w:ascii="Arial" w:hAnsi="Arial" w:cs="Arial"/>
        </w:rPr>
        <w:t>.</w:t>
      </w:r>
    </w:p>
    <w:p w14:paraId="39CF762B" w14:textId="77777777" w:rsidR="00A41738" w:rsidRPr="003F7877"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Pr>
          <w:rFonts w:ascii="Arial" w:hAnsi="Arial" w:cs="Arial"/>
        </w:rPr>
        <w:t>T</w:t>
      </w:r>
      <w:r w:rsidRPr="003F7877">
        <w:rPr>
          <w:rFonts w:ascii="Arial" w:hAnsi="Arial" w:cs="Arial"/>
        </w:rPr>
        <w:t>echnická a administrativní podpora a co-</w:t>
      </w:r>
      <w:proofErr w:type="spellStart"/>
      <w:r w:rsidRPr="003F7877">
        <w:rPr>
          <w:rFonts w:ascii="Arial" w:hAnsi="Arial" w:cs="Arial"/>
        </w:rPr>
        <w:t>workingové</w:t>
      </w:r>
      <w:proofErr w:type="spellEnd"/>
      <w:r w:rsidRPr="003F7877">
        <w:rPr>
          <w:rFonts w:ascii="Arial" w:hAnsi="Arial" w:cs="Arial"/>
        </w:rPr>
        <w:t xml:space="preserve"> prostory pro začínající firmy</w:t>
      </w:r>
      <w:r>
        <w:rPr>
          <w:rFonts w:ascii="Arial" w:hAnsi="Arial" w:cs="Arial"/>
        </w:rPr>
        <w:t>.</w:t>
      </w:r>
    </w:p>
    <w:p w14:paraId="66F5318D" w14:textId="77777777" w:rsidR="00A41738" w:rsidRPr="003F7877"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Pr>
          <w:rFonts w:ascii="Arial" w:hAnsi="Arial" w:cs="Arial"/>
        </w:rPr>
        <w:t>P</w:t>
      </w:r>
      <w:r w:rsidRPr="003F7877">
        <w:rPr>
          <w:rFonts w:ascii="Arial" w:hAnsi="Arial" w:cs="Arial"/>
        </w:rPr>
        <w:t>odpora firem podnikajících v nových odvětvích – novém stavebnictví, službách pro domácnost, OZE a energetických úsporách (investiční podpora i podpora rozšiřování znalostí)</w:t>
      </w:r>
      <w:r>
        <w:rPr>
          <w:rFonts w:ascii="Arial" w:hAnsi="Arial" w:cs="Arial"/>
        </w:rPr>
        <w:t>.</w:t>
      </w:r>
    </w:p>
    <w:p w14:paraId="677AD792" w14:textId="77777777" w:rsidR="00A41738" w:rsidRPr="003F7877"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Pr>
          <w:rFonts w:ascii="Arial" w:hAnsi="Arial" w:cs="Arial"/>
        </w:rPr>
        <w:t>P</w:t>
      </w:r>
      <w:r w:rsidRPr="003F7877">
        <w:rPr>
          <w:rFonts w:ascii="Arial" w:hAnsi="Arial" w:cs="Arial"/>
        </w:rPr>
        <w:t>ořizování výrobních strojů a zařízení, pořízení technologických postupů, programů, licencí a software</w:t>
      </w:r>
      <w:r>
        <w:rPr>
          <w:rFonts w:ascii="Arial" w:hAnsi="Arial" w:cs="Arial"/>
        </w:rPr>
        <w:t>.</w:t>
      </w:r>
    </w:p>
    <w:p w14:paraId="6EACE4B6" w14:textId="77777777" w:rsidR="00A41738" w:rsidRPr="00453D6D"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sidRPr="00453D6D">
        <w:rPr>
          <w:rFonts w:ascii="Arial" w:hAnsi="Arial" w:cs="Arial"/>
        </w:rPr>
        <w:t>Zavádění digitalizace v podnicích, vč. vstupní procesní analýzy a následné investiční podpory při nasazování digitálních řešení.</w:t>
      </w:r>
    </w:p>
    <w:p w14:paraId="79CF10CD" w14:textId="77777777" w:rsidR="00A41738" w:rsidRPr="00453D6D"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sidRPr="00453D6D">
        <w:rPr>
          <w:rFonts w:ascii="Arial" w:hAnsi="Arial" w:cs="Arial"/>
        </w:rPr>
        <w:t>Podpora „</w:t>
      </w:r>
      <w:proofErr w:type="spellStart"/>
      <w:r w:rsidRPr="00453D6D">
        <w:rPr>
          <w:rFonts w:ascii="Arial" w:hAnsi="Arial" w:cs="Arial"/>
        </w:rPr>
        <w:t>proof</w:t>
      </w:r>
      <w:proofErr w:type="spellEnd"/>
      <w:r w:rsidRPr="00453D6D">
        <w:rPr>
          <w:rFonts w:ascii="Arial" w:hAnsi="Arial" w:cs="Arial"/>
        </w:rPr>
        <w:t xml:space="preserve"> </w:t>
      </w:r>
      <w:proofErr w:type="spellStart"/>
      <w:r w:rsidRPr="00453D6D">
        <w:rPr>
          <w:rFonts w:ascii="Arial" w:hAnsi="Arial" w:cs="Arial"/>
        </w:rPr>
        <w:t>of</w:t>
      </w:r>
      <w:proofErr w:type="spellEnd"/>
      <w:r w:rsidRPr="00453D6D">
        <w:rPr>
          <w:rFonts w:ascii="Arial" w:hAnsi="Arial" w:cs="Arial"/>
        </w:rPr>
        <w:t xml:space="preserve"> </w:t>
      </w:r>
      <w:proofErr w:type="spellStart"/>
      <w:r w:rsidRPr="00453D6D">
        <w:rPr>
          <w:rFonts w:ascii="Arial" w:hAnsi="Arial" w:cs="Arial"/>
        </w:rPr>
        <w:t>concept</w:t>
      </w:r>
      <w:proofErr w:type="spellEnd"/>
      <w:r w:rsidRPr="00453D6D">
        <w:rPr>
          <w:rFonts w:ascii="Arial" w:hAnsi="Arial" w:cs="Arial"/>
        </w:rPr>
        <w:t>“ pro MSP.</w:t>
      </w:r>
    </w:p>
    <w:p w14:paraId="17C47DE3" w14:textId="77777777" w:rsidR="00A41738" w:rsidRPr="0000092E" w:rsidRDefault="00A41738" w:rsidP="00C83B2E">
      <w:pPr>
        <w:pStyle w:val="Odstavecseseznamem"/>
        <w:numPr>
          <w:ilvl w:val="0"/>
          <w:numId w:val="7"/>
        </w:numPr>
        <w:tabs>
          <w:tab w:val="left" w:pos="1562"/>
        </w:tabs>
        <w:spacing w:before="0" w:line="259" w:lineRule="auto"/>
        <w:ind w:right="31" w:hanging="436"/>
        <w:jc w:val="both"/>
        <w:rPr>
          <w:rFonts w:ascii="Arial" w:hAnsi="Arial" w:cs="Arial"/>
        </w:rPr>
      </w:pPr>
      <w:r w:rsidRPr="00453D6D">
        <w:rPr>
          <w:rFonts w:ascii="Arial" w:hAnsi="Arial" w:cs="Arial"/>
        </w:rPr>
        <w:t>Podpora rozvoje podnikání – programy na podporu vzniku a rozvoje podnikání.</w:t>
      </w:r>
    </w:p>
    <w:p w14:paraId="681E3937" w14:textId="77777777" w:rsidR="00A41738" w:rsidRPr="006D166E" w:rsidRDefault="00A41738" w:rsidP="00793A73">
      <w:pPr>
        <w:spacing w:line="259" w:lineRule="auto"/>
        <w:jc w:val="both"/>
        <w:rPr>
          <w:rFonts w:ascii="Arial" w:hAnsi="Arial" w:cs="Arial"/>
        </w:rPr>
      </w:pPr>
    </w:p>
    <w:p w14:paraId="6A85E552" w14:textId="77777777" w:rsidR="00C36216" w:rsidRPr="00C36216" w:rsidRDefault="00C36216" w:rsidP="00C83B2E">
      <w:pPr>
        <w:pStyle w:val="Nadpis5"/>
        <w:numPr>
          <w:ilvl w:val="4"/>
          <w:numId w:val="5"/>
        </w:numPr>
        <w:rPr>
          <w:rFonts w:ascii="Arial" w:hAnsi="Arial" w:cs="Arial"/>
          <w:bCs/>
        </w:rPr>
      </w:pPr>
      <w:r w:rsidRPr="00C36216">
        <w:rPr>
          <w:rFonts w:ascii="Arial" w:hAnsi="Arial" w:cs="Arial"/>
          <w:bCs/>
        </w:rPr>
        <w:t>Specifický cíl 1.2: Transformace firem</w:t>
      </w:r>
    </w:p>
    <w:p w14:paraId="2DBB5BAC" w14:textId="77777777" w:rsidR="00C36216" w:rsidRPr="006D166E" w:rsidRDefault="00C36216" w:rsidP="00793A73">
      <w:pPr>
        <w:spacing w:line="259" w:lineRule="auto"/>
        <w:jc w:val="both"/>
        <w:rPr>
          <w:rFonts w:ascii="Arial" w:hAnsi="Arial" w:cs="Arial"/>
        </w:rPr>
      </w:pPr>
    </w:p>
    <w:p w14:paraId="07B8AA02" w14:textId="77777777" w:rsidR="00DE0C2C" w:rsidRDefault="00DE0C2C" w:rsidP="00793A73">
      <w:pPr>
        <w:adjustRightInd w:val="0"/>
        <w:spacing w:line="259" w:lineRule="auto"/>
        <w:jc w:val="both"/>
        <w:rPr>
          <w:rFonts w:ascii="Arial" w:hAnsi="Arial" w:cs="Arial"/>
        </w:rPr>
      </w:pPr>
      <w:r w:rsidRPr="00520989">
        <w:rPr>
          <w:rFonts w:ascii="Arial" w:hAnsi="Arial" w:cs="Arial"/>
        </w:rPr>
        <w:t>Cílem je podpora transformace podniků vázaných zejména na těžební a energetický průmysl, zachování</w:t>
      </w:r>
      <w:r>
        <w:rPr>
          <w:rFonts w:ascii="Arial" w:hAnsi="Arial" w:cs="Arial"/>
        </w:rPr>
        <w:t xml:space="preserve"> </w:t>
      </w:r>
      <w:r w:rsidRPr="00520989">
        <w:rPr>
          <w:rFonts w:ascii="Arial" w:hAnsi="Arial" w:cs="Arial"/>
        </w:rPr>
        <w:t>pracovních míst, zvýšení produktivity práce, přidané hodnoty výrobků a služeb a zvýšení potenciálu</w:t>
      </w:r>
      <w:r>
        <w:rPr>
          <w:rFonts w:ascii="Arial" w:hAnsi="Arial" w:cs="Arial"/>
        </w:rPr>
        <w:t xml:space="preserve"> </w:t>
      </w:r>
      <w:r w:rsidRPr="00520989">
        <w:rPr>
          <w:rFonts w:ascii="Arial" w:hAnsi="Arial" w:cs="Arial"/>
        </w:rPr>
        <w:t>pro export.</w:t>
      </w:r>
    </w:p>
    <w:p w14:paraId="525EBE01" w14:textId="77777777" w:rsidR="00DE0C2C" w:rsidRPr="00520989" w:rsidRDefault="00DE0C2C" w:rsidP="00793A73">
      <w:pPr>
        <w:adjustRightInd w:val="0"/>
        <w:spacing w:line="259" w:lineRule="auto"/>
        <w:jc w:val="both"/>
        <w:rPr>
          <w:rFonts w:ascii="Arial" w:hAnsi="Arial" w:cs="Arial"/>
        </w:rPr>
      </w:pPr>
    </w:p>
    <w:p w14:paraId="17AC1DCF" w14:textId="77777777" w:rsidR="00DE0C2C" w:rsidRPr="00520989" w:rsidRDefault="00DE0C2C" w:rsidP="00793A73">
      <w:pPr>
        <w:adjustRightInd w:val="0"/>
        <w:spacing w:line="259" w:lineRule="auto"/>
        <w:jc w:val="both"/>
        <w:rPr>
          <w:rFonts w:ascii="Arial" w:eastAsia="CIDFont+F2" w:hAnsi="Arial" w:cs="Arial"/>
          <w:b/>
          <w:bCs/>
        </w:rPr>
      </w:pPr>
      <w:r w:rsidRPr="00520989">
        <w:rPr>
          <w:rFonts w:ascii="Arial" w:eastAsia="CIDFont+F2" w:hAnsi="Arial" w:cs="Arial"/>
          <w:b/>
          <w:bCs/>
        </w:rPr>
        <w:t>Zdůvodnění</w:t>
      </w:r>
    </w:p>
    <w:p w14:paraId="410041D3" w14:textId="77777777" w:rsidR="00DE0C2C" w:rsidRDefault="00DE0C2C" w:rsidP="00793A73">
      <w:pPr>
        <w:adjustRightInd w:val="0"/>
        <w:spacing w:line="259" w:lineRule="auto"/>
        <w:jc w:val="both"/>
        <w:rPr>
          <w:rFonts w:ascii="Arial" w:hAnsi="Arial" w:cs="Arial"/>
        </w:rPr>
      </w:pPr>
      <w:r w:rsidRPr="00520989">
        <w:rPr>
          <w:rFonts w:ascii="Arial" w:hAnsi="Arial" w:cs="Arial"/>
        </w:rPr>
        <w:t>Specifická situace KVK, kde se na malém prostoru historicky střetává kulturní tradice lázeňských měst</w:t>
      </w:r>
      <w:r>
        <w:rPr>
          <w:rFonts w:ascii="Arial" w:hAnsi="Arial" w:cs="Arial"/>
        </w:rPr>
        <w:t xml:space="preserve"> </w:t>
      </w:r>
      <w:r w:rsidRPr="00520989">
        <w:rPr>
          <w:rFonts w:ascii="Arial" w:hAnsi="Arial" w:cs="Arial"/>
        </w:rPr>
        <w:t>s návaznými službami a těžký průmysl, představuje velkou výzvu a potenciál k transformaci. Tato</w:t>
      </w:r>
      <w:r>
        <w:rPr>
          <w:rFonts w:ascii="Arial" w:hAnsi="Arial" w:cs="Arial"/>
        </w:rPr>
        <w:t xml:space="preserve"> </w:t>
      </w:r>
      <w:r w:rsidRPr="00520989">
        <w:rPr>
          <w:rFonts w:ascii="Arial" w:hAnsi="Arial" w:cs="Arial"/>
        </w:rPr>
        <w:t>specifika – společně s dlouhodobou zkušeností místních podniků – dávají prostor vzniku nových</w:t>
      </w:r>
      <w:r>
        <w:rPr>
          <w:rFonts w:ascii="Arial" w:hAnsi="Arial" w:cs="Arial"/>
        </w:rPr>
        <w:t xml:space="preserve"> </w:t>
      </w:r>
      <w:r w:rsidRPr="00520989">
        <w:rPr>
          <w:rFonts w:ascii="Arial" w:hAnsi="Arial" w:cs="Arial"/>
        </w:rPr>
        <w:t>podnikatelských aktivit u transformujících se podniků. Rozvojem vývojového potenciálu mohou růst</w:t>
      </w:r>
      <w:r>
        <w:rPr>
          <w:rFonts w:ascii="Arial" w:hAnsi="Arial" w:cs="Arial"/>
        </w:rPr>
        <w:t xml:space="preserve"> </w:t>
      </w:r>
      <w:r w:rsidRPr="00520989">
        <w:rPr>
          <w:rFonts w:ascii="Arial" w:hAnsi="Arial" w:cs="Arial"/>
        </w:rPr>
        <w:t>podniky v tradičních průmyslových odvětvích, zvýší se jejich exportní potenciál. Zároveň je potřebný</w:t>
      </w:r>
      <w:r>
        <w:rPr>
          <w:rFonts w:ascii="Arial" w:hAnsi="Arial" w:cs="Arial"/>
        </w:rPr>
        <w:t xml:space="preserve"> </w:t>
      </w:r>
      <w:r w:rsidRPr="00520989">
        <w:rPr>
          <w:rFonts w:ascii="Arial" w:hAnsi="Arial" w:cs="Arial"/>
        </w:rPr>
        <w:t>dlouhodobější příliv domácích i zahraničních investic.</w:t>
      </w:r>
    </w:p>
    <w:p w14:paraId="41EA1B43" w14:textId="77777777" w:rsidR="00DE0C2C" w:rsidRPr="00520989" w:rsidRDefault="00DE0C2C" w:rsidP="00793A73">
      <w:pPr>
        <w:adjustRightInd w:val="0"/>
        <w:spacing w:line="259" w:lineRule="auto"/>
        <w:jc w:val="both"/>
        <w:rPr>
          <w:rFonts w:ascii="Arial" w:hAnsi="Arial" w:cs="Arial"/>
        </w:rPr>
      </w:pPr>
    </w:p>
    <w:p w14:paraId="4D24AA7D" w14:textId="77777777" w:rsidR="00DE0C2C" w:rsidRPr="00520989" w:rsidRDefault="00DE0C2C" w:rsidP="00793A73">
      <w:pPr>
        <w:adjustRightInd w:val="0"/>
        <w:spacing w:line="259" w:lineRule="auto"/>
        <w:jc w:val="both"/>
        <w:rPr>
          <w:rFonts w:ascii="Arial" w:eastAsia="CIDFont+F2" w:hAnsi="Arial" w:cs="Arial"/>
          <w:b/>
          <w:bCs/>
        </w:rPr>
      </w:pPr>
      <w:r w:rsidRPr="00520989">
        <w:rPr>
          <w:rFonts w:ascii="Arial" w:eastAsia="CIDFont+F2" w:hAnsi="Arial" w:cs="Arial"/>
          <w:b/>
          <w:bCs/>
        </w:rPr>
        <w:t>Hlavní cílové skupiny</w:t>
      </w:r>
    </w:p>
    <w:p w14:paraId="12AD4C63" w14:textId="77777777" w:rsidR="00DE0C2C" w:rsidRDefault="00DE0C2C" w:rsidP="00793A73">
      <w:pPr>
        <w:adjustRightInd w:val="0"/>
        <w:spacing w:line="259" w:lineRule="auto"/>
        <w:jc w:val="both"/>
        <w:rPr>
          <w:rFonts w:ascii="Arial" w:hAnsi="Arial" w:cs="Arial"/>
        </w:rPr>
      </w:pPr>
      <w:r w:rsidRPr="00520989">
        <w:rPr>
          <w:rFonts w:ascii="Arial" w:hAnsi="Arial" w:cs="Arial"/>
        </w:rPr>
        <w:t>Malé, střední a velké podniky</w:t>
      </w:r>
      <w:r w:rsidR="00276DA9">
        <w:rPr>
          <w:rFonts w:ascii="Arial" w:hAnsi="Arial" w:cs="Arial"/>
        </w:rPr>
        <w:t>.</w:t>
      </w:r>
    </w:p>
    <w:p w14:paraId="1D5836AD" w14:textId="77777777" w:rsidR="00DE0C2C" w:rsidRPr="00520989" w:rsidRDefault="00DE0C2C" w:rsidP="00793A73">
      <w:pPr>
        <w:adjustRightInd w:val="0"/>
        <w:spacing w:line="259" w:lineRule="auto"/>
        <w:jc w:val="both"/>
        <w:rPr>
          <w:rFonts w:ascii="Arial" w:hAnsi="Arial" w:cs="Arial"/>
        </w:rPr>
      </w:pPr>
    </w:p>
    <w:p w14:paraId="5C3653FA" w14:textId="77777777" w:rsidR="00DE0C2C" w:rsidRPr="00520989" w:rsidRDefault="00DE0C2C" w:rsidP="00793A73">
      <w:pPr>
        <w:adjustRightInd w:val="0"/>
        <w:spacing w:line="259" w:lineRule="auto"/>
        <w:jc w:val="both"/>
        <w:rPr>
          <w:rFonts w:ascii="Arial" w:eastAsia="CIDFont+F2" w:hAnsi="Arial" w:cs="Arial"/>
          <w:b/>
          <w:bCs/>
        </w:rPr>
      </w:pPr>
      <w:r w:rsidRPr="00520989">
        <w:rPr>
          <w:rFonts w:ascii="Arial" w:eastAsia="CIDFont+F2" w:hAnsi="Arial" w:cs="Arial"/>
          <w:b/>
          <w:bCs/>
        </w:rPr>
        <w:t>Typy příjemců</w:t>
      </w:r>
    </w:p>
    <w:p w14:paraId="2B408273" w14:textId="6C85976E" w:rsidR="00DE0C2C" w:rsidRDefault="00DE0C2C" w:rsidP="00793A73">
      <w:pPr>
        <w:adjustRightInd w:val="0"/>
        <w:spacing w:line="259" w:lineRule="auto"/>
        <w:jc w:val="both"/>
        <w:rPr>
          <w:rFonts w:ascii="Arial" w:hAnsi="Arial" w:cs="Arial"/>
        </w:rPr>
      </w:pPr>
      <w:r w:rsidRPr="00520989">
        <w:rPr>
          <w:rFonts w:ascii="Arial" w:hAnsi="Arial" w:cs="Arial"/>
        </w:rPr>
        <w:t>Obce a jimi zřizované organizace</w:t>
      </w:r>
      <w:r w:rsidR="00276DA9">
        <w:rPr>
          <w:rFonts w:ascii="Arial" w:hAnsi="Arial" w:cs="Arial"/>
        </w:rPr>
        <w:t>;</w:t>
      </w:r>
      <w:r w:rsidRPr="00520989">
        <w:rPr>
          <w:rFonts w:ascii="Arial" w:hAnsi="Arial" w:cs="Arial"/>
        </w:rPr>
        <w:t xml:space="preserve"> kraj a jím zřizované nebo zakládané organizace</w:t>
      </w:r>
      <w:r w:rsidR="00276DA9">
        <w:rPr>
          <w:rFonts w:ascii="Arial" w:hAnsi="Arial" w:cs="Arial"/>
        </w:rPr>
        <w:t>;</w:t>
      </w:r>
      <w:r w:rsidRPr="00520989">
        <w:rPr>
          <w:rFonts w:ascii="Arial" w:hAnsi="Arial" w:cs="Arial"/>
        </w:rPr>
        <w:t xml:space="preserve"> výzkumné</w:t>
      </w:r>
      <w:r>
        <w:rPr>
          <w:rFonts w:ascii="Arial" w:hAnsi="Arial" w:cs="Arial"/>
        </w:rPr>
        <w:t xml:space="preserve"> </w:t>
      </w:r>
      <w:r w:rsidRPr="00520989">
        <w:rPr>
          <w:rFonts w:ascii="Arial" w:hAnsi="Arial" w:cs="Arial"/>
        </w:rPr>
        <w:t>organizace</w:t>
      </w:r>
      <w:r w:rsidR="00A42B82">
        <w:rPr>
          <w:rFonts w:ascii="Arial" w:hAnsi="Arial" w:cs="Arial"/>
        </w:rPr>
        <w:t>;</w:t>
      </w:r>
      <w:r w:rsidRPr="00520989">
        <w:rPr>
          <w:rFonts w:ascii="Arial" w:hAnsi="Arial" w:cs="Arial"/>
        </w:rPr>
        <w:t xml:space="preserve"> vysoké školy a univerzity</w:t>
      </w:r>
      <w:r w:rsidR="00A42B82">
        <w:rPr>
          <w:rFonts w:ascii="Arial" w:hAnsi="Arial" w:cs="Arial"/>
        </w:rPr>
        <w:t>;</w:t>
      </w:r>
      <w:r w:rsidRPr="00520989">
        <w:rPr>
          <w:rFonts w:ascii="Arial" w:hAnsi="Arial" w:cs="Arial"/>
        </w:rPr>
        <w:t xml:space="preserve"> OSVČ</w:t>
      </w:r>
      <w:r w:rsidR="00A42B82">
        <w:rPr>
          <w:rFonts w:ascii="Arial" w:hAnsi="Arial" w:cs="Arial"/>
        </w:rPr>
        <w:t>;</w:t>
      </w:r>
      <w:r w:rsidRPr="00520989">
        <w:rPr>
          <w:rFonts w:ascii="Arial" w:hAnsi="Arial" w:cs="Arial"/>
        </w:rPr>
        <w:t xml:space="preserve"> malé, střední a velké podniky</w:t>
      </w:r>
      <w:ins w:id="3" w:author="Burdych Tomáš" w:date="2025-06-20T08:51:00Z">
        <w:r w:rsidR="00E73BD7">
          <w:rPr>
            <w:rFonts w:ascii="Arial" w:hAnsi="Arial" w:cs="Arial"/>
          </w:rPr>
          <w:t>,</w:t>
        </w:r>
        <w:r w:rsidR="005611F8">
          <w:rPr>
            <w:rFonts w:ascii="Arial" w:hAnsi="Arial" w:cs="Arial"/>
          </w:rPr>
          <w:t xml:space="preserve"> </w:t>
        </w:r>
        <w:r w:rsidR="00E73BD7" w:rsidRPr="00E73BD7">
          <w:rPr>
            <w:rFonts w:ascii="Arial" w:hAnsi="Arial" w:cs="Arial"/>
          </w:rPr>
          <w:t>Krajská hospodářská komora Karlovarského kraje.</w:t>
        </w:r>
      </w:ins>
      <w:del w:id="4" w:author="Burdych Tomáš" w:date="2025-06-20T08:51:00Z">
        <w:r w:rsidR="00A42B82" w:rsidDel="00E73BD7">
          <w:rPr>
            <w:rFonts w:ascii="Arial" w:hAnsi="Arial" w:cs="Arial"/>
          </w:rPr>
          <w:delText>.</w:delText>
        </w:r>
      </w:del>
    </w:p>
    <w:p w14:paraId="64D94D71" w14:textId="77777777" w:rsidR="00DE0C2C" w:rsidRPr="00200405" w:rsidRDefault="00DE0C2C" w:rsidP="00793A73">
      <w:pPr>
        <w:spacing w:line="259" w:lineRule="auto"/>
        <w:jc w:val="both"/>
        <w:rPr>
          <w:sz w:val="24"/>
          <w:szCs w:val="24"/>
        </w:rPr>
      </w:pPr>
    </w:p>
    <w:p w14:paraId="7C4A1DF1" w14:textId="77777777" w:rsidR="00276DA9" w:rsidRPr="00520989" w:rsidRDefault="00276DA9" w:rsidP="00793A73">
      <w:pPr>
        <w:pStyle w:val="Bezmezer"/>
        <w:spacing w:line="259" w:lineRule="auto"/>
        <w:jc w:val="both"/>
        <w:rPr>
          <w:rFonts w:cs="Arial"/>
        </w:rPr>
      </w:pPr>
    </w:p>
    <w:p w14:paraId="426B979E" w14:textId="77777777" w:rsidR="00276DA9" w:rsidRPr="00520989" w:rsidRDefault="00276DA9" w:rsidP="00793A73">
      <w:pPr>
        <w:adjustRightInd w:val="0"/>
        <w:spacing w:line="259" w:lineRule="auto"/>
        <w:jc w:val="both"/>
        <w:rPr>
          <w:rFonts w:ascii="Arial" w:eastAsia="CIDFont+F2" w:hAnsi="Arial" w:cs="Arial"/>
          <w:b/>
          <w:bCs/>
          <w:color w:val="000000"/>
        </w:rPr>
      </w:pPr>
      <w:r w:rsidRPr="00520989">
        <w:rPr>
          <w:rFonts w:ascii="Arial" w:eastAsia="CIDFont+F2" w:hAnsi="Arial" w:cs="Arial"/>
          <w:b/>
          <w:bCs/>
          <w:color w:val="000000"/>
        </w:rPr>
        <w:t>Synergie a komplementarity</w:t>
      </w:r>
    </w:p>
    <w:p w14:paraId="34A465FC" w14:textId="7257A6AD" w:rsidR="00276DA9" w:rsidRPr="00520989" w:rsidRDefault="00276DA9" w:rsidP="00793A73">
      <w:pPr>
        <w:adjustRightInd w:val="0"/>
        <w:spacing w:line="259" w:lineRule="auto"/>
        <w:jc w:val="both"/>
        <w:rPr>
          <w:rFonts w:ascii="Arial" w:hAnsi="Arial" w:cs="Arial"/>
          <w:color w:val="000000"/>
        </w:rPr>
      </w:pPr>
      <w:r w:rsidRPr="00520989">
        <w:rPr>
          <w:rFonts w:ascii="Arial" w:hAnsi="Arial" w:cs="Arial"/>
          <w:color w:val="000000"/>
        </w:rPr>
        <w:t>OP TAK, modernizační fond, IROP – z OPST budou financovány komplementární aktivity,</w:t>
      </w:r>
    </w:p>
    <w:p w14:paraId="21E9495E" w14:textId="77777777" w:rsidR="00276DA9" w:rsidRDefault="00276DA9" w:rsidP="00793A73">
      <w:pPr>
        <w:adjustRightInd w:val="0"/>
        <w:spacing w:line="259" w:lineRule="auto"/>
        <w:jc w:val="both"/>
        <w:rPr>
          <w:rFonts w:ascii="Arial" w:hAnsi="Arial" w:cs="Arial"/>
          <w:color w:val="000000"/>
        </w:rPr>
      </w:pPr>
      <w:r w:rsidRPr="00520989">
        <w:rPr>
          <w:rFonts w:ascii="Arial" w:hAnsi="Arial" w:cs="Arial"/>
          <w:color w:val="000000"/>
        </w:rPr>
        <w:t>komplementarity budou posuzovány z hlediska rozsahu projektů, uznatelných nákladů typů projektů</w:t>
      </w:r>
      <w:r>
        <w:rPr>
          <w:rFonts w:ascii="Arial" w:hAnsi="Arial" w:cs="Arial"/>
          <w:color w:val="000000"/>
        </w:rPr>
        <w:t xml:space="preserve"> </w:t>
      </w:r>
      <w:r w:rsidRPr="00520989">
        <w:rPr>
          <w:rFonts w:ascii="Arial" w:hAnsi="Arial" w:cs="Arial"/>
          <w:color w:val="000000"/>
        </w:rPr>
        <w:t>i příjemců.</w:t>
      </w:r>
    </w:p>
    <w:p w14:paraId="0DB0664E" w14:textId="77777777" w:rsidR="00276DA9" w:rsidRPr="00520989" w:rsidRDefault="00276DA9" w:rsidP="00793A73">
      <w:pPr>
        <w:adjustRightInd w:val="0"/>
        <w:spacing w:line="259" w:lineRule="auto"/>
        <w:jc w:val="both"/>
        <w:rPr>
          <w:rFonts w:ascii="Arial" w:hAnsi="Arial" w:cs="Arial"/>
          <w:color w:val="000000"/>
        </w:rPr>
      </w:pPr>
    </w:p>
    <w:p w14:paraId="435178EE" w14:textId="77777777" w:rsidR="00276DA9" w:rsidRPr="00520989" w:rsidRDefault="00276DA9" w:rsidP="00793A73">
      <w:pPr>
        <w:adjustRightInd w:val="0"/>
        <w:spacing w:line="259" w:lineRule="auto"/>
        <w:jc w:val="both"/>
        <w:rPr>
          <w:rFonts w:ascii="Arial" w:eastAsia="CIDFont+F2" w:hAnsi="Arial" w:cs="Arial"/>
          <w:b/>
          <w:bCs/>
          <w:color w:val="000000" w:themeColor="text1"/>
        </w:rPr>
      </w:pPr>
      <w:r w:rsidRPr="00520989">
        <w:rPr>
          <w:rFonts w:ascii="Arial" w:eastAsia="CIDFont+F2" w:hAnsi="Arial" w:cs="Arial"/>
          <w:b/>
          <w:bCs/>
          <w:color w:val="000000" w:themeColor="text1"/>
        </w:rPr>
        <w:t>Typové intervence</w:t>
      </w:r>
    </w:p>
    <w:p w14:paraId="27991DF3" w14:textId="77777777" w:rsidR="00276DA9" w:rsidRPr="00EA4B4D" w:rsidRDefault="00276DA9" w:rsidP="00C83B2E">
      <w:pPr>
        <w:pStyle w:val="Odstavecseseznamem"/>
        <w:widowControl/>
        <w:numPr>
          <w:ilvl w:val="0"/>
          <w:numId w:val="11"/>
        </w:numPr>
        <w:adjustRightInd w:val="0"/>
        <w:spacing w:before="0" w:line="259" w:lineRule="auto"/>
        <w:ind w:left="709" w:hanging="436"/>
        <w:contextualSpacing/>
        <w:jc w:val="both"/>
        <w:rPr>
          <w:rFonts w:ascii="Arial" w:hAnsi="Arial" w:cs="Arial"/>
          <w:color w:val="000000"/>
        </w:rPr>
      </w:pPr>
      <w:r>
        <w:rPr>
          <w:rFonts w:ascii="Arial" w:hAnsi="Arial" w:cs="Arial"/>
          <w:color w:val="000000"/>
        </w:rPr>
        <w:t>P</w:t>
      </w:r>
      <w:r w:rsidRPr="00520989">
        <w:rPr>
          <w:rFonts w:ascii="Arial" w:hAnsi="Arial" w:cs="Arial"/>
          <w:color w:val="000000"/>
        </w:rPr>
        <w:t>odpora restrukturalizace firem vázaných na produkci uhlí a energie, aktivní vyhledávání investorů</w:t>
      </w:r>
      <w:r w:rsidR="00A42B82">
        <w:rPr>
          <w:rFonts w:ascii="Arial" w:hAnsi="Arial" w:cs="Arial"/>
          <w:color w:val="000000"/>
        </w:rPr>
        <w:t xml:space="preserve"> </w:t>
      </w:r>
      <w:r w:rsidRPr="00EA4B4D">
        <w:rPr>
          <w:rFonts w:ascii="Arial" w:hAnsi="Arial" w:cs="Arial"/>
          <w:color w:val="000000"/>
        </w:rPr>
        <w:t>(nejen zahraničních investic, ale také velkých domácích investorů) do perspektivních průmyslových</w:t>
      </w:r>
      <w:r>
        <w:rPr>
          <w:rFonts w:ascii="Arial" w:hAnsi="Arial" w:cs="Arial"/>
          <w:color w:val="000000"/>
        </w:rPr>
        <w:t xml:space="preserve"> </w:t>
      </w:r>
      <w:r w:rsidRPr="00EA4B4D">
        <w:rPr>
          <w:rFonts w:ascii="Arial" w:hAnsi="Arial" w:cs="Arial"/>
          <w:color w:val="000000"/>
        </w:rPr>
        <w:t>oborů</w:t>
      </w:r>
      <w:r>
        <w:rPr>
          <w:rFonts w:ascii="Arial" w:hAnsi="Arial" w:cs="Arial"/>
          <w:color w:val="000000"/>
        </w:rPr>
        <w:t>.</w:t>
      </w:r>
    </w:p>
    <w:p w14:paraId="381EC4CD" w14:textId="77777777" w:rsidR="00276DA9" w:rsidRPr="00520989" w:rsidRDefault="00276DA9" w:rsidP="00C83B2E">
      <w:pPr>
        <w:pStyle w:val="Odstavecseseznamem"/>
        <w:widowControl/>
        <w:numPr>
          <w:ilvl w:val="0"/>
          <w:numId w:val="11"/>
        </w:numPr>
        <w:adjustRightInd w:val="0"/>
        <w:spacing w:before="0" w:line="259" w:lineRule="auto"/>
        <w:ind w:left="709" w:hanging="436"/>
        <w:contextualSpacing/>
        <w:jc w:val="both"/>
        <w:rPr>
          <w:rFonts w:ascii="Arial" w:hAnsi="Arial" w:cs="Arial"/>
          <w:color w:val="000000"/>
        </w:rPr>
      </w:pPr>
      <w:r>
        <w:rPr>
          <w:rFonts w:ascii="Arial" w:hAnsi="Arial" w:cs="Arial"/>
          <w:color w:val="000000"/>
        </w:rPr>
        <w:t>P</w:t>
      </w:r>
      <w:r w:rsidRPr="00520989">
        <w:rPr>
          <w:rFonts w:ascii="Arial" w:hAnsi="Arial" w:cs="Arial"/>
          <w:color w:val="000000"/>
        </w:rPr>
        <w:t>odpora podniků s exportním potenciálem ke zvyšování produktivity práce a růstu exportu</w:t>
      </w:r>
      <w:r>
        <w:rPr>
          <w:rFonts w:ascii="Arial" w:hAnsi="Arial" w:cs="Arial"/>
          <w:color w:val="000000"/>
        </w:rPr>
        <w:t>.</w:t>
      </w:r>
    </w:p>
    <w:p w14:paraId="0F70B7EE" w14:textId="77777777" w:rsidR="00276DA9" w:rsidRPr="00520989" w:rsidRDefault="00276DA9" w:rsidP="00C83B2E">
      <w:pPr>
        <w:pStyle w:val="Odstavecseseznamem"/>
        <w:widowControl/>
        <w:numPr>
          <w:ilvl w:val="0"/>
          <w:numId w:val="11"/>
        </w:numPr>
        <w:adjustRightInd w:val="0"/>
        <w:spacing w:before="0" w:line="259" w:lineRule="auto"/>
        <w:ind w:left="709" w:hanging="436"/>
        <w:contextualSpacing/>
        <w:jc w:val="both"/>
        <w:rPr>
          <w:rFonts w:ascii="Arial" w:hAnsi="Arial" w:cs="Arial"/>
          <w:color w:val="000000"/>
        </w:rPr>
      </w:pPr>
      <w:r>
        <w:rPr>
          <w:rFonts w:ascii="Arial" w:hAnsi="Arial" w:cs="Arial"/>
          <w:color w:val="000000"/>
        </w:rPr>
        <w:t>P</w:t>
      </w:r>
      <w:r w:rsidRPr="00520989">
        <w:rPr>
          <w:rFonts w:ascii="Arial" w:hAnsi="Arial" w:cs="Arial"/>
          <w:color w:val="000000"/>
        </w:rPr>
        <w:t>odpora růstu firem, jejich vývojových center a kapacit výroby</w:t>
      </w:r>
      <w:r>
        <w:rPr>
          <w:rFonts w:ascii="Arial" w:hAnsi="Arial" w:cs="Arial"/>
          <w:color w:val="000000"/>
        </w:rPr>
        <w:t>.</w:t>
      </w:r>
    </w:p>
    <w:p w14:paraId="724CD590" w14:textId="77777777" w:rsidR="00276DA9" w:rsidRPr="00520989" w:rsidRDefault="00276DA9" w:rsidP="00C83B2E">
      <w:pPr>
        <w:pStyle w:val="Odstavecseseznamem"/>
        <w:widowControl/>
        <w:numPr>
          <w:ilvl w:val="0"/>
          <w:numId w:val="11"/>
        </w:numPr>
        <w:adjustRightInd w:val="0"/>
        <w:spacing w:before="0" w:line="259" w:lineRule="auto"/>
        <w:ind w:left="709" w:hanging="436"/>
        <w:contextualSpacing/>
        <w:jc w:val="both"/>
        <w:rPr>
          <w:rFonts w:ascii="Arial" w:hAnsi="Arial" w:cs="Arial"/>
          <w:color w:val="000000"/>
        </w:rPr>
      </w:pPr>
      <w:r>
        <w:rPr>
          <w:rFonts w:ascii="Arial" w:hAnsi="Arial" w:cs="Arial"/>
          <w:color w:val="000000"/>
        </w:rPr>
        <w:t>V</w:t>
      </w:r>
      <w:r w:rsidRPr="00520989">
        <w:rPr>
          <w:rFonts w:ascii="Arial" w:hAnsi="Arial" w:cs="Arial"/>
          <w:color w:val="000000"/>
        </w:rPr>
        <w:t>ytváření příležitostí pro domácí i zahraniční investice, včetně investičních pobídek</w:t>
      </w:r>
      <w:r>
        <w:rPr>
          <w:rFonts w:ascii="Arial" w:hAnsi="Arial" w:cs="Arial"/>
          <w:color w:val="000000"/>
        </w:rPr>
        <w:t>.</w:t>
      </w:r>
    </w:p>
    <w:p w14:paraId="08A9E6AF" w14:textId="77777777" w:rsidR="00276DA9" w:rsidRPr="00EA4B4D" w:rsidRDefault="00276DA9" w:rsidP="00C83B2E">
      <w:pPr>
        <w:pStyle w:val="Odstavecseseznamem"/>
        <w:widowControl/>
        <w:numPr>
          <w:ilvl w:val="0"/>
          <w:numId w:val="11"/>
        </w:numPr>
        <w:adjustRightInd w:val="0"/>
        <w:spacing w:before="0" w:line="259" w:lineRule="auto"/>
        <w:ind w:left="709" w:hanging="436"/>
        <w:contextualSpacing/>
        <w:jc w:val="both"/>
        <w:rPr>
          <w:rFonts w:ascii="Arial" w:hAnsi="Arial" w:cs="Arial"/>
          <w:color w:val="000000"/>
        </w:rPr>
      </w:pPr>
      <w:r>
        <w:rPr>
          <w:rFonts w:ascii="Arial" w:hAnsi="Arial" w:cs="Arial"/>
          <w:color w:val="000000"/>
        </w:rPr>
        <w:t>P</w:t>
      </w:r>
      <w:r w:rsidRPr="00520989">
        <w:rPr>
          <w:rFonts w:ascii="Arial" w:hAnsi="Arial" w:cs="Arial"/>
          <w:color w:val="000000"/>
        </w:rPr>
        <w:t>odpora zvyšování know-how v podnicích zprostředkováním spolupráce s</w:t>
      </w:r>
      <w:r>
        <w:rPr>
          <w:rFonts w:ascii="Arial" w:hAnsi="Arial" w:cs="Arial"/>
          <w:color w:val="000000"/>
        </w:rPr>
        <w:t> </w:t>
      </w:r>
      <w:r w:rsidRPr="00520989">
        <w:rPr>
          <w:rFonts w:ascii="Arial" w:hAnsi="Arial" w:cs="Arial"/>
          <w:color w:val="000000"/>
        </w:rPr>
        <w:t>výzkumnými</w:t>
      </w:r>
      <w:r>
        <w:rPr>
          <w:rFonts w:ascii="Arial" w:hAnsi="Arial" w:cs="Arial"/>
          <w:color w:val="000000"/>
        </w:rPr>
        <w:t xml:space="preserve"> </w:t>
      </w:r>
      <w:r w:rsidRPr="00EA4B4D">
        <w:rPr>
          <w:rFonts w:ascii="Arial" w:hAnsi="Arial" w:cs="Arial"/>
          <w:color w:val="000000"/>
        </w:rPr>
        <w:t>organizacemi</w:t>
      </w:r>
      <w:r>
        <w:rPr>
          <w:rFonts w:ascii="Arial" w:hAnsi="Arial" w:cs="Arial"/>
          <w:color w:val="000000"/>
        </w:rPr>
        <w:t>.</w:t>
      </w:r>
    </w:p>
    <w:p w14:paraId="7903744E" w14:textId="77777777" w:rsidR="00276DA9" w:rsidRPr="00520989" w:rsidRDefault="00276DA9" w:rsidP="00C83B2E">
      <w:pPr>
        <w:pStyle w:val="Odstavecseseznamem"/>
        <w:widowControl/>
        <w:numPr>
          <w:ilvl w:val="0"/>
          <w:numId w:val="11"/>
        </w:numPr>
        <w:adjustRightInd w:val="0"/>
        <w:spacing w:before="0" w:line="259" w:lineRule="auto"/>
        <w:ind w:left="709" w:hanging="436"/>
        <w:contextualSpacing/>
        <w:jc w:val="both"/>
        <w:rPr>
          <w:rFonts w:ascii="Arial" w:hAnsi="Arial" w:cs="Arial"/>
          <w:color w:val="000000"/>
        </w:rPr>
      </w:pPr>
      <w:r>
        <w:rPr>
          <w:rFonts w:ascii="Arial" w:hAnsi="Arial" w:cs="Arial"/>
          <w:color w:val="000000"/>
        </w:rPr>
        <w:t>P</w:t>
      </w:r>
      <w:r w:rsidRPr="00520989">
        <w:rPr>
          <w:rFonts w:ascii="Arial" w:hAnsi="Arial" w:cs="Arial"/>
          <w:color w:val="000000"/>
        </w:rPr>
        <w:t>odpora podnikání v nových odvětvích bez tradice v</w:t>
      </w:r>
      <w:r>
        <w:rPr>
          <w:rFonts w:ascii="Arial" w:hAnsi="Arial" w:cs="Arial"/>
          <w:color w:val="000000"/>
        </w:rPr>
        <w:t> </w:t>
      </w:r>
      <w:r w:rsidRPr="00520989">
        <w:rPr>
          <w:rFonts w:ascii="Arial" w:hAnsi="Arial" w:cs="Arial"/>
          <w:color w:val="000000"/>
        </w:rPr>
        <w:t>regionu</w:t>
      </w:r>
      <w:r>
        <w:rPr>
          <w:rFonts w:ascii="Arial" w:hAnsi="Arial" w:cs="Arial"/>
          <w:color w:val="000000"/>
        </w:rPr>
        <w:t>.</w:t>
      </w:r>
    </w:p>
    <w:p w14:paraId="1491BF09" w14:textId="77777777" w:rsidR="00276DA9" w:rsidRPr="00520989" w:rsidRDefault="00276DA9" w:rsidP="00C83B2E">
      <w:pPr>
        <w:pStyle w:val="Odstavecseseznamem"/>
        <w:widowControl/>
        <w:numPr>
          <w:ilvl w:val="0"/>
          <w:numId w:val="11"/>
        </w:numPr>
        <w:adjustRightInd w:val="0"/>
        <w:spacing w:before="0" w:line="259" w:lineRule="auto"/>
        <w:ind w:left="709" w:hanging="436"/>
        <w:contextualSpacing/>
        <w:jc w:val="both"/>
        <w:rPr>
          <w:rFonts w:ascii="Arial" w:hAnsi="Arial" w:cs="Arial"/>
          <w:color w:val="000000"/>
        </w:rPr>
      </w:pPr>
      <w:r>
        <w:rPr>
          <w:rFonts w:ascii="Arial" w:hAnsi="Arial" w:cs="Arial"/>
          <w:color w:val="000000"/>
        </w:rPr>
        <w:t>P</w:t>
      </w:r>
      <w:r w:rsidRPr="00520989">
        <w:rPr>
          <w:rFonts w:ascii="Arial" w:hAnsi="Arial" w:cs="Arial"/>
          <w:color w:val="000000"/>
        </w:rPr>
        <w:t>odpora exportního potenciálu podniků v tradičních oblastech KVK</w:t>
      </w:r>
      <w:r>
        <w:rPr>
          <w:rFonts w:ascii="Arial" w:hAnsi="Arial" w:cs="Arial"/>
          <w:color w:val="000000"/>
        </w:rPr>
        <w:t>.</w:t>
      </w:r>
    </w:p>
    <w:p w14:paraId="365A88EC" w14:textId="77777777" w:rsidR="00276DA9" w:rsidRPr="00DF7D84" w:rsidRDefault="00276DA9" w:rsidP="00C83B2E">
      <w:pPr>
        <w:pStyle w:val="Odstavecseseznamem"/>
        <w:widowControl/>
        <w:numPr>
          <w:ilvl w:val="0"/>
          <w:numId w:val="11"/>
        </w:numPr>
        <w:adjustRightInd w:val="0"/>
        <w:spacing w:before="0" w:line="259" w:lineRule="auto"/>
        <w:ind w:left="709" w:hanging="436"/>
        <w:contextualSpacing/>
        <w:jc w:val="both"/>
        <w:rPr>
          <w:rFonts w:ascii="Arial" w:hAnsi="Arial" w:cs="Arial"/>
          <w:color w:val="000000"/>
        </w:rPr>
      </w:pPr>
      <w:r>
        <w:rPr>
          <w:rFonts w:ascii="Arial" w:hAnsi="Arial" w:cs="Arial"/>
          <w:color w:val="000000"/>
        </w:rPr>
        <w:t>P</w:t>
      </w:r>
      <w:r w:rsidRPr="00520989">
        <w:rPr>
          <w:rFonts w:ascii="Arial" w:hAnsi="Arial" w:cs="Arial"/>
          <w:color w:val="000000"/>
        </w:rPr>
        <w:t>odpora podniků ve stavebnictví, rozvoje znalostí pro současné stavění (pasivní budovy, „zelené“</w:t>
      </w:r>
      <w:r>
        <w:rPr>
          <w:rFonts w:ascii="Arial" w:hAnsi="Arial" w:cs="Arial"/>
          <w:color w:val="000000"/>
        </w:rPr>
        <w:t xml:space="preserve"> </w:t>
      </w:r>
      <w:r w:rsidRPr="00DF7D84">
        <w:rPr>
          <w:rFonts w:ascii="Arial" w:hAnsi="Arial" w:cs="Arial"/>
          <w:color w:val="000000"/>
        </w:rPr>
        <w:t>budovy, využití OZE)</w:t>
      </w:r>
      <w:r>
        <w:rPr>
          <w:rFonts w:ascii="Arial" w:hAnsi="Arial" w:cs="Arial"/>
          <w:color w:val="000000"/>
        </w:rPr>
        <w:t>.</w:t>
      </w:r>
    </w:p>
    <w:p w14:paraId="4A43989B" w14:textId="77777777" w:rsidR="00276DA9" w:rsidRPr="00DF7D84" w:rsidRDefault="00276DA9" w:rsidP="00C83B2E">
      <w:pPr>
        <w:pStyle w:val="Odstavecseseznamem"/>
        <w:widowControl/>
        <w:numPr>
          <w:ilvl w:val="1"/>
          <w:numId w:val="11"/>
        </w:numPr>
        <w:adjustRightInd w:val="0"/>
        <w:spacing w:before="0" w:line="259" w:lineRule="auto"/>
        <w:ind w:left="709" w:hanging="436"/>
        <w:contextualSpacing/>
        <w:jc w:val="both"/>
        <w:rPr>
          <w:rFonts w:ascii="Arial" w:hAnsi="Arial" w:cs="Arial"/>
          <w:color w:val="000000"/>
        </w:rPr>
      </w:pPr>
      <w:r>
        <w:rPr>
          <w:rFonts w:ascii="Arial" w:hAnsi="Arial" w:cs="Arial"/>
          <w:color w:val="000000"/>
        </w:rPr>
        <w:t>P</w:t>
      </w:r>
      <w:r w:rsidRPr="00520989">
        <w:rPr>
          <w:rFonts w:ascii="Arial" w:hAnsi="Arial" w:cs="Arial"/>
          <w:color w:val="000000"/>
        </w:rPr>
        <w:t>ořizování výrobních strojů a zařízení, pořízení technologických postupů, programů, licencí</w:t>
      </w:r>
      <w:r>
        <w:rPr>
          <w:rFonts w:ascii="Arial" w:hAnsi="Arial" w:cs="Arial"/>
          <w:color w:val="000000"/>
        </w:rPr>
        <w:t xml:space="preserve"> </w:t>
      </w:r>
      <w:r w:rsidRPr="00DF7D84">
        <w:rPr>
          <w:rFonts w:ascii="Arial" w:hAnsi="Arial" w:cs="Arial"/>
          <w:color w:val="000000"/>
        </w:rPr>
        <w:t>a software</w:t>
      </w:r>
      <w:r>
        <w:rPr>
          <w:rFonts w:ascii="Arial" w:hAnsi="Arial" w:cs="Arial"/>
          <w:color w:val="000000"/>
        </w:rPr>
        <w:t>.</w:t>
      </w:r>
    </w:p>
    <w:p w14:paraId="1E42481B" w14:textId="77777777" w:rsidR="00DE0C2C" w:rsidRPr="00276DA9" w:rsidRDefault="00276DA9" w:rsidP="00C83B2E">
      <w:pPr>
        <w:pStyle w:val="Odstavecseseznamem"/>
        <w:widowControl/>
        <w:numPr>
          <w:ilvl w:val="1"/>
          <w:numId w:val="11"/>
        </w:numPr>
        <w:adjustRightInd w:val="0"/>
        <w:spacing w:before="0" w:line="259" w:lineRule="auto"/>
        <w:ind w:left="709" w:hanging="425"/>
        <w:contextualSpacing/>
        <w:jc w:val="both"/>
        <w:rPr>
          <w:rFonts w:ascii="Arial" w:hAnsi="Arial" w:cs="Arial"/>
          <w:color w:val="000000"/>
        </w:rPr>
      </w:pPr>
      <w:r>
        <w:rPr>
          <w:rFonts w:ascii="Arial" w:hAnsi="Arial" w:cs="Arial"/>
          <w:color w:val="000000"/>
        </w:rPr>
        <w:t>Z</w:t>
      </w:r>
      <w:r w:rsidRPr="00520989">
        <w:rPr>
          <w:rFonts w:ascii="Arial" w:hAnsi="Arial" w:cs="Arial"/>
          <w:color w:val="000000"/>
        </w:rPr>
        <w:t>avádění digitalizace v podnicích, vč. vstupní procesní analýzy a následné investiční podpory</w:t>
      </w:r>
      <w:r>
        <w:rPr>
          <w:rFonts w:ascii="Arial" w:hAnsi="Arial" w:cs="Arial"/>
          <w:color w:val="000000"/>
        </w:rPr>
        <w:t xml:space="preserve"> </w:t>
      </w:r>
      <w:r w:rsidRPr="00DF7D84">
        <w:rPr>
          <w:rFonts w:ascii="Arial" w:hAnsi="Arial" w:cs="Arial"/>
          <w:color w:val="000000"/>
        </w:rPr>
        <w:t>při nasazování digitálních řešení.</w:t>
      </w:r>
    </w:p>
    <w:p w14:paraId="6FD4E675" w14:textId="77777777" w:rsidR="00C36216" w:rsidRPr="006D166E" w:rsidRDefault="00C36216" w:rsidP="006D166E">
      <w:pPr>
        <w:spacing w:line="259" w:lineRule="auto"/>
        <w:jc w:val="both"/>
        <w:rPr>
          <w:rFonts w:ascii="Arial" w:hAnsi="Arial" w:cs="Arial"/>
        </w:rPr>
      </w:pPr>
    </w:p>
    <w:p w14:paraId="559A0E9D" w14:textId="77777777" w:rsidR="00C36216" w:rsidRDefault="00C36216" w:rsidP="00C83B2E">
      <w:pPr>
        <w:pStyle w:val="Nadpis4"/>
        <w:numPr>
          <w:ilvl w:val="3"/>
          <w:numId w:val="5"/>
        </w:numPr>
        <w:jc w:val="both"/>
        <w:rPr>
          <w:rFonts w:ascii="Arial" w:hAnsi="Arial" w:cs="Arial"/>
          <w:bCs/>
          <w:iCs w:val="0"/>
          <w:sz w:val="24"/>
          <w:szCs w:val="24"/>
        </w:rPr>
      </w:pPr>
      <w:r w:rsidRPr="00C36216">
        <w:rPr>
          <w:rFonts w:ascii="Arial" w:hAnsi="Arial" w:cs="Arial"/>
          <w:bCs/>
          <w:iCs w:val="0"/>
          <w:sz w:val="24"/>
          <w:szCs w:val="24"/>
        </w:rPr>
        <w:t>Inovace</w:t>
      </w:r>
    </w:p>
    <w:p w14:paraId="122F7D79" w14:textId="77777777" w:rsidR="00D21F13" w:rsidRPr="006D166E" w:rsidRDefault="00D21F13" w:rsidP="006D166E">
      <w:pPr>
        <w:spacing w:line="259" w:lineRule="auto"/>
        <w:rPr>
          <w:rFonts w:ascii="Arial" w:hAnsi="Arial" w:cs="Arial"/>
        </w:rPr>
      </w:pPr>
    </w:p>
    <w:p w14:paraId="42ED35AB" w14:textId="77777777" w:rsidR="00C36216" w:rsidRDefault="00C36216" w:rsidP="00793A73">
      <w:pPr>
        <w:spacing w:line="259" w:lineRule="auto"/>
        <w:jc w:val="both"/>
        <w:rPr>
          <w:rFonts w:ascii="Arial" w:eastAsiaTheme="minorHAnsi" w:hAnsi="Arial" w:cs="Arial"/>
          <w:color w:val="000000" w:themeColor="text1"/>
          <w:lang w:eastAsia="en-US" w:bidi="ar-SA"/>
        </w:rPr>
      </w:pPr>
      <w:r w:rsidRPr="00C36216">
        <w:rPr>
          <w:rFonts w:ascii="Arial" w:eastAsiaTheme="minorHAnsi" w:hAnsi="Arial" w:cs="Arial"/>
          <w:color w:val="000000" w:themeColor="text1"/>
          <w:lang w:eastAsia="en-US" w:bidi="ar-SA"/>
        </w:rPr>
        <w:t>Cílem programu jsou rozvinuté výzkumné aktivity v oblasti experimentálního a aplikovaného výzkumu a vývoje a usídlení akademických pracovišť na území kraje, přední umístění regionu mezi kraji v kreativních odvětvích, nové produkty a služby založené na digitalizaci a nové produkty a služby pro decentralizovanou energetiku 21. století.</w:t>
      </w:r>
    </w:p>
    <w:p w14:paraId="2130A921" w14:textId="77777777" w:rsidR="00C36216" w:rsidRPr="00C36216" w:rsidRDefault="00C36216" w:rsidP="00793A73">
      <w:pPr>
        <w:spacing w:line="259" w:lineRule="auto"/>
        <w:jc w:val="both"/>
        <w:rPr>
          <w:rFonts w:ascii="Arial" w:eastAsiaTheme="minorHAnsi" w:hAnsi="Arial" w:cs="Arial"/>
          <w:color w:val="000000" w:themeColor="text1"/>
          <w:lang w:eastAsia="en-US" w:bidi="ar-SA"/>
        </w:rPr>
      </w:pPr>
    </w:p>
    <w:tbl>
      <w:tblPr>
        <w:tblStyle w:val="Svtltabulkasmkou1zvraznn1"/>
        <w:tblW w:w="9067" w:type="dxa"/>
        <w:tblLook w:val="04A0" w:firstRow="1" w:lastRow="0" w:firstColumn="1" w:lastColumn="0" w:noHBand="0" w:noVBand="1"/>
      </w:tblPr>
      <w:tblGrid>
        <w:gridCol w:w="1326"/>
        <w:gridCol w:w="7741"/>
      </w:tblGrid>
      <w:tr w:rsidR="00C36216" w:rsidRPr="00451338" w14:paraId="1E008226" w14:textId="77777777" w:rsidTr="006D166E">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326" w:type="dxa"/>
          </w:tcPr>
          <w:p w14:paraId="62D51FD1" w14:textId="77777777" w:rsidR="00C36216" w:rsidRPr="00C934BE" w:rsidRDefault="00C36216" w:rsidP="004B3EE7">
            <w:pPr>
              <w:pStyle w:val="Zkladnodstavec"/>
              <w:rPr>
                <w:rStyle w:val="Bnpsmo"/>
                <w:rFonts w:ascii="Arial" w:hAnsi="Arial" w:cs="Arial"/>
                <w:b w:val="0"/>
                <w:bCs w:val="0"/>
                <w:sz w:val="18"/>
                <w:szCs w:val="18"/>
              </w:rPr>
            </w:pPr>
            <w:r w:rsidRPr="00C934BE">
              <w:rPr>
                <w:rStyle w:val="Bnpsmo"/>
                <w:rFonts w:ascii="Arial" w:hAnsi="Arial" w:cs="Arial"/>
                <w:bCs w:val="0"/>
                <w:sz w:val="18"/>
                <w:szCs w:val="18"/>
              </w:rPr>
              <w:t>Alokace</w:t>
            </w:r>
          </w:p>
        </w:tc>
        <w:tc>
          <w:tcPr>
            <w:tcW w:w="7741" w:type="dxa"/>
          </w:tcPr>
          <w:p w14:paraId="2532840C" w14:textId="77777777" w:rsidR="00C36216" w:rsidRPr="00C934BE" w:rsidRDefault="00C36216" w:rsidP="004B3EE7">
            <w:pPr>
              <w:pStyle w:val="Zkladnodstavec"/>
              <w:cnfStyle w:val="100000000000" w:firstRow="1" w:lastRow="0" w:firstColumn="0" w:lastColumn="0" w:oddVBand="0" w:evenVBand="0" w:oddHBand="0" w:evenHBand="0" w:firstRowFirstColumn="0" w:firstRowLastColumn="0" w:lastRowFirstColumn="0" w:lastRowLastColumn="0"/>
              <w:rPr>
                <w:rStyle w:val="Bnpsmo"/>
                <w:rFonts w:ascii="Arial" w:hAnsi="Arial" w:cs="Arial"/>
                <w:b w:val="0"/>
                <w:bCs w:val="0"/>
                <w:sz w:val="18"/>
                <w:szCs w:val="18"/>
              </w:rPr>
            </w:pPr>
            <w:r w:rsidRPr="00C934BE">
              <w:rPr>
                <w:rStyle w:val="Bnpsmo"/>
                <w:rFonts w:ascii="Arial" w:hAnsi="Arial" w:cs="Arial"/>
                <w:bCs w:val="0"/>
                <w:sz w:val="18"/>
                <w:szCs w:val="18"/>
              </w:rPr>
              <w:t>Specifické cíle</w:t>
            </w:r>
          </w:p>
        </w:tc>
      </w:tr>
      <w:tr w:rsidR="00C36216" w:rsidRPr="00451338" w14:paraId="0E984541" w14:textId="77777777" w:rsidTr="006D166E">
        <w:trPr>
          <w:trHeight w:val="368"/>
        </w:trPr>
        <w:tc>
          <w:tcPr>
            <w:cnfStyle w:val="001000000000" w:firstRow="0" w:lastRow="0" w:firstColumn="1" w:lastColumn="0" w:oddVBand="0" w:evenVBand="0" w:oddHBand="0" w:evenHBand="0" w:firstRowFirstColumn="0" w:firstRowLastColumn="0" w:lastRowFirstColumn="0" w:lastRowLastColumn="0"/>
            <w:tcW w:w="1326" w:type="dxa"/>
          </w:tcPr>
          <w:p w14:paraId="148DB1B7" w14:textId="77777777" w:rsidR="00C36216" w:rsidRPr="00C934BE" w:rsidRDefault="00C36216" w:rsidP="004B3EE7">
            <w:pPr>
              <w:pStyle w:val="Zkladnodstavec"/>
              <w:spacing w:line="240" w:lineRule="auto"/>
              <w:rPr>
                <w:rStyle w:val="Bnpsmo"/>
                <w:rFonts w:ascii="Arial" w:hAnsi="Arial" w:cs="Arial"/>
                <w:bCs w:val="0"/>
                <w:sz w:val="18"/>
                <w:szCs w:val="18"/>
              </w:rPr>
            </w:pPr>
            <w:r w:rsidRPr="00C934BE">
              <w:rPr>
                <w:rStyle w:val="Bnpsmo"/>
                <w:rFonts w:ascii="Arial" w:hAnsi="Arial" w:cs="Arial"/>
                <w:bCs w:val="0"/>
                <w:sz w:val="18"/>
                <w:szCs w:val="18"/>
              </w:rPr>
              <w:t>19 %</w:t>
            </w:r>
          </w:p>
        </w:tc>
        <w:tc>
          <w:tcPr>
            <w:tcW w:w="7741" w:type="dxa"/>
          </w:tcPr>
          <w:p w14:paraId="1AE77F04" w14:textId="77777777" w:rsidR="00C36216" w:rsidRPr="00C934BE" w:rsidRDefault="00C36216" w:rsidP="004B3EE7">
            <w:pPr>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color w:val="000000"/>
                <w:sz w:val="18"/>
                <w:szCs w:val="18"/>
              </w:rPr>
            </w:pPr>
            <w:r w:rsidRPr="00C934BE">
              <w:rPr>
                <w:rStyle w:val="Bnpsmo"/>
                <w:rFonts w:ascii="Arial" w:hAnsi="Arial" w:cs="Arial"/>
                <w:b w:val="0"/>
                <w:color w:val="000000"/>
                <w:sz w:val="18"/>
                <w:szCs w:val="18"/>
              </w:rPr>
              <w:t>SC 2.1 Výzkum, vývoj a inovace</w:t>
            </w:r>
          </w:p>
          <w:p w14:paraId="3E008582" w14:textId="77777777" w:rsidR="00C36216" w:rsidRPr="00C934BE" w:rsidRDefault="00C36216" w:rsidP="004B3EE7">
            <w:pPr>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color w:val="000000"/>
                <w:sz w:val="18"/>
                <w:szCs w:val="18"/>
              </w:rPr>
            </w:pPr>
            <w:r w:rsidRPr="00C934BE">
              <w:rPr>
                <w:rStyle w:val="Bnpsmo"/>
                <w:rFonts w:ascii="Arial" w:hAnsi="Arial" w:cs="Arial"/>
                <w:b w:val="0"/>
                <w:color w:val="000000"/>
                <w:sz w:val="18"/>
                <w:szCs w:val="18"/>
              </w:rPr>
              <w:t>SC 2.2 Kreativita a design</w:t>
            </w:r>
          </w:p>
          <w:p w14:paraId="350EA9E3" w14:textId="77777777" w:rsidR="00C36216" w:rsidRPr="00C934BE" w:rsidRDefault="00C36216" w:rsidP="004B3EE7">
            <w:pPr>
              <w:cnfStyle w:val="000000000000" w:firstRow="0" w:lastRow="0" w:firstColumn="0" w:lastColumn="0" w:oddVBand="0" w:evenVBand="0" w:oddHBand="0" w:evenHBand="0" w:firstRowFirstColumn="0" w:firstRowLastColumn="0" w:lastRowFirstColumn="0" w:lastRowLastColumn="0"/>
              <w:rPr>
                <w:rStyle w:val="Bnpsmo"/>
                <w:rFonts w:asciiTheme="minorHAnsi" w:hAnsiTheme="minorHAnsi"/>
                <w:b w:val="0"/>
                <w:color w:val="000000"/>
                <w:sz w:val="18"/>
                <w:szCs w:val="18"/>
              </w:rPr>
            </w:pPr>
            <w:r w:rsidRPr="00C934BE">
              <w:rPr>
                <w:rStyle w:val="Bnpsmo"/>
                <w:rFonts w:ascii="Arial" w:hAnsi="Arial" w:cs="Arial"/>
                <w:b w:val="0"/>
                <w:color w:val="000000"/>
                <w:sz w:val="18"/>
                <w:szCs w:val="18"/>
              </w:rPr>
              <w:t>SC 2.3 Digitalizace a nové produkty</w:t>
            </w:r>
          </w:p>
        </w:tc>
      </w:tr>
    </w:tbl>
    <w:p w14:paraId="389BF45E" w14:textId="77777777" w:rsidR="00486E11" w:rsidRDefault="00486E11" w:rsidP="00265FD8">
      <w:pPr>
        <w:widowControl/>
        <w:adjustRightInd w:val="0"/>
        <w:rPr>
          <w:rFonts w:ascii="Arial" w:eastAsia="CIDFont+F2" w:hAnsi="Arial" w:cs="Arial"/>
          <w:b/>
          <w:bCs/>
          <w:lang w:eastAsia="en-US" w:bidi="ar-SA"/>
        </w:rPr>
      </w:pPr>
    </w:p>
    <w:p w14:paraId="2691B852" w14:textId="5B7F2ADB" w:rsidR="00265FD8" w:rsidRPr="008D464C" w:rsidRDefault="00265FD8" w:rsidP="00265FD8">
      <w:pPr>
        <w:widowControl/>
        <w:adjustRightInd w:val="0"/>
        <w:rPr>
          <w:rFonts w:ascii="Arial" w:eastAsia="CIDFont+F2" w:hAnsi="Arial" w:cs="Arial"/>
          <w:b/>
          <w:bCs/>
          <w:lang w:eastAsia="en-US" w:bidi="ar-SA"/>
        </w:rPr>
      </w:pPr>
      <w:r w:rsidRPr="008D464C">
        <w:rPr>
          <w:rFonts w:ascii="Arial" w:eastAsia="CIDFont+F2" w:hAnsi="Arial" w:cs="Arial"/>
          <w:b/>
          <w:bCs/>
          <w:lang w:eastAsia="en-US" w:bidi="ar-SA"/>
        </w:rPr>
        <w:t>Aktivity podporované v programu</w:t>
      </w:r>
    </w:p>
    <w:p w14:paraId="3F58D93D" w14:textId="74252873"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Vytvoření inovační infrastruktury a její vzájemná koordinace na území regionu např. formou menších</w:t>
      </w:r>
      <w:r>
        <w:rPr>
          <w:rFonts w:ascii="Arial" w:eastAsia="CIDFont+F2" w:hAnsi="Arial" w:cs="Arial"/>
          <w:lang w:eastAsia="en-US" w:bidi="ar-SA"/>
        </w:rPr>
        <w:t xml:space="preserve"> </w:t>
      </w:r>
      <w:r w:rsidRPr="008D464C">
        <w:rPr>
          <w:rFonts w:ascii="Arial" w:eastAsia="CIDFont+F2" w:hAnsi="Arial" w:cs="Arial"/>
          <w:lang w:eastAsia="en-US" w:bidi="ar-SA"/>
        </w:rPr>
        <w:t xml:space="preserve">inovačních </w:t>
      </w:r>
      <w:proofErr w:type="spellStart"/>
      <w:r w:rsidR="00393EFF" w:rsidRPr="008D464C">
        <w:rPr>
          <w:rFonts w:ascii="Arial" w:eastAsia="CIDFont+F2" w:hAnsi="Arial" w:cs="Arial"/>
          <w:lang w:eastAsia="en-US" w:bidi="ar-SA"/>
        </w:rPr>
        <w:t>hubů</w:t>
      </w:r>
      <w:proofErr w:type="spellEnd"/>
      <w:r w:rsidR="00393EFF" w:rsidRPr="008D464C">
        <w:rPr>
          <w:rFonts w:ascii="Arial" w:eastAsia="CIDFont+F2" w:hAnsi="Arial" w:cs="Arial"/>
          <w:lang w:eastAsia="en-US" w:bidi="ar-SA"/>
        </w:rPr>
        <w:t xml:space="preserve"> – s</w:t>
      </w:r>
      <w:r w:rsidRPr="008D464C">
        <w:rPr>
          <w:rFonts w:ascii="Arial" w:eastAsia="CIDFont+F2" w:hAnsi="Arial" w:cs="Arial"/>
          <w:lang w:eastAsia="en-US" w:bidi="ar-SA"/>
        </w:rPr>
        <w:t xml:space="preserve"> cílem zajistit a </w:t>
      </w:r>
      <w:proofErr w:type="spellStart"/>
      <w:r w:rsidRPr="008D464C">
        <w:rPr>
          <w:rFonts w:ascii="Arial" w:eastAsia="CIDFont+F2" w:hAnsi="Arial" w:cs="Arial"/>
          <w:lang w:eastAsia="en-US" w:bidi="ar-SA"/>
        </w:rPr>
        <w:t>facilitovat</w:t>
      </w:r>
      <w:proofErr w:type="spellEnd"/>
      <w:r w:rsidRPr="008D464C">
        <w:rPr>
          <w:rFonts w:ascii="Arial" w:eastAsia="CIDFont+F2" w:hAnsi="Arial" w:cs="Arial"/>
          <w:lang w:eastAsia="en-US" w:bidi="ar-SA"/>
        </w:rPr>
        <w:t xml:space="preserve"> spolupráci v oblasti výzkumu a vývoje a také nastavení</w:t>
      </w:r>
      <w:r>
        <w:rPr>
          <w:rFonts w:ascii="Arial" w:eastAsia="CIDFont+F2" w:hAnsi="Arial" w:cs="Arial"/>
          <w:lang w:eastAsia="en-US" w:bidi="ar-SA"/>
        </w:rPr>
        <w:t xml:space="preserve"> </w:t>
      </w:r>
      <w:r w:rsidRPr="008D464C">
        <w:rPr>
          <w:rFonts w:ascii="Arial" w:eastAsia="CIDFont+F2" w:hAnsi="Arial" w:cs="Arial"/>
          <w:lang w:eastAsia="en-US" w:bidi="ar-SA"/>
        </w:rPr>
        <w:t>způsobu hodnocení naplňování cílů této infrastruktury.</w:t>
      </w:r>
    </w:p>
    <w:p w14:paraId="4E92BC85" w14:textId="77777777" w:rsidR="00265FD8" w:rsidRPr="008D464C" w:rsidRDefault="00265FD8" w:rsidP="00265FD8">
      <w:pPr>
        <w:widowControl/>
        <w:adjustRightInd w:val="0"/>
        <w:rPr>
          <w:rFonts w:ascii="Arial" w:eastAsia="CIDFont+F2" w:hAnsi="Arial" w:cs="Arial"/>
          <w:lang w:eastAsia="en-US" w:bidi="ar-SA"/>
        </w:rPr>
      </w:pPr>
    </w:p>
    <w:p w14:paraId="6E571F78"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Podpora příchodu a zajištění odborné kapacity pro založení této infrastruktury.</w:t>
      </w:r>
    </w:p>
    <w:p w14:paraId="1F5F20AD" w14:textId="77777777" w:rsidR="00265FD8" w:rsidRPr="008D464C" w:rsidRDefault="00265FD8" w:rsidP="00265FD8">
      <w:pPr>
        <w:widowControl/>
        <w:adjustRightInd w:val="0"/>
        <w:rPr>
          <w:rFonts w:ascii="Arial" w:eastAsia="CIDFont+F2" w:hAnsi="Arial" w:cs="Arial"/>
          <w:lang w:eastAsia="en-US" w:bidi="ar-SA"/>
        </w:rPr>
      </w:pPr>
    </w:p>
    <w:p w14:paraId="1F755DD9" w14:textId="4AD878F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Rozvoj služeb pro výzkumné organizace a vznikající infrastrukturu, zajištění poradenských služeb a</w:t>
      </w:r>
      <w:r>
        <w:rPr>
          <w:rFonts w:ascii="Arial" w:eastAsia="CIDFont+F2" w:hAnsi="Arial" w:cs="Arial"/>
          <w:lang w:eastAsia="en-US" w:bidi="ar-SA"/>
        </w:rPr>
        <w:t xml:space="preserve"> </w:t>
      </w:r>
      <w:r w:rsidRPr="008D464C">
        <w:rPr>
          <w:rFonts w:ascii="Arial" w:eastAsia="CIDFont+F2" w:hAnsi="Arial" w:cs="Arial"/>
          <w:lang w:eastAsia="en-US" w:bidi="ar-SA"/>
        </w:rPr>
        <w:t>transferu znalostí a také rozvoj digitalizace a správy dat v regionu s cílem umožnit nabídku kvalitní</w:t>
      </w:r>
      <w:r>
        <w:rPr>
          <w:rFonts w:ascii="Arial" w:eastAsia="CIDFont+F2" w:hAnsi="Arial" w:cs="Arial"/>
          <w:lang w:eastAsia="en-US" w:bidi="ar-SA"/>
        </w:rPr>
        <w:t xml:space="preserve"> </w:t>
      </w:r>
      <w:r w:rsidRPr="008D464C">
        <w:rPr>
          <w:rFonts w:ascii="Arial" w:eastAsia="CIDFont+F2" w:hAnsi="Arial" w:cs="Arial"/>
          <w:lang w:eastAsia="en-US" w:bidi="ar-SA"/>
        </w:rPr>
        <w:t xml:space="preserve">veřejné </w:t>
      </w:r>
      <w:r w:rsidR="00393EFF" w:rsidRPr="008D464C">
        <w:rPr>
          <w:rFonts w:ascii="Arial" w:eastAsia="CIDFont+F2" w:hAnsi="Arial" w:cs="Arial"/>
          <w:lang w:eastAsia="en-US" w:bidi="ar-SA"/>
        </w:rPr>
        <w:t>infrastruktury,</w:t>
      </w:r>
      <w:r w:rsidRPr="008D464C">
        <w:rPr>
          <w:rFonts w:ascii="Arial" w:eastAsia="CIDFont+F2" w:hAnsi="Arial" w:cs="Arial"/>
          <w:lang w:eastAsia="en-US" w:bidi="ar-SA"/>
        </w:rPr>
        <w:t xml:space="preserve"> resp. služeb veřejné správy v této oblasti.</w:t>
      </w:r>
    </w:p>
    <w:p w14:paraId="749E0EDE" w14:textId="77777777" w:rsidR="00265FD8" w:rsidRPr="008D464C" w:rsidRDefault="00265FD8" w:rsidP="00265FD8">
      <w:pPr>
        <w:widowControl/>
        <w:adjustRightInd w:val="0"/>
        <w:rPr>
          <w:rFonts w:ascii="Arial" w:eastAsia="CIDFont+F2" w:hAnsi="Arial" w:cs="Arial"/>
          <w:lang w:eastAsia="en-US" w:bidi="ar-SA"/>
        </w:rPr>
      </w:pPr>
    </w:p>
    <w:p w14:paraId="6EAD4DF6"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Podpora výzkumu v oblasti decentralizované energetiky ve spolupráci s výzkumnými organizacemi.</w:t>
      </w:r>
    </w:p>
    <w:p w14:paraId="0994C531" w14:textId="77777777" w:rsidR="00265FD8" w:rsidRDefault="00265FD8" w:rsidP="00265FD8">
      <w:pPr>
        <w:widowControl/>
        <w:adjustRightInd w:val="0"/>
        <w:rPr>
          <w:rFonts w:ascii="Arial" w:eastAsia="CIDFont+F2" w:hAnsi="Arial" w:cs="Arial"/>
          <w:lang w:eastAsia="en-US" w:bidi="ar-SA"/>
        </w:rPr>
      </w:pPr>
    </w:p>
    <w:p w14:paraId="3F3BB8BE" w14:textId="004A4E1A" w:rsidR="00265FD8" w:rsidRPr="008D464C"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lastRenderedPageBreak/>
        <w:t>Vytvoření infrastruktury a navazujících služeb v rámci inovačního ekosystému pro rozvoj kulturního a</w:t>
      </w:r>
      <w:r>
        <w:rPr>
          <w:rFonts w:ascii="Arial" w:eastAsia="CIDFont+F2" w:hAnsi="Arial" w:cs="Arial"/>
          <w:lang w:eastAsia="en-US" w:bidi="ar-SA"/>
        </w:rPr>
        <w:t xml:space="preserve"> </w:t>
      </w:r>
      <w:r w:rsidRPr="008D464C">
        <w:rPr>
          <w:rFonts w:ascii="Arial" w:eastAsia="CIDFont+F2" w:hAnsi="Arial" w:cs="Arial"/>
          <w:lang w:eastAsia="en-US" w:bidi="ar-SA"/>
        </w:rPr>
        <w:t>kreativního odvětví a digitalizace regionu.</w:t>
      </w:r>
    </w:p>
    <w:p w14:paraId="712B374C" w14:textId="77777777" w:rsidR="00265FD8" w:rsidRPr="008D464C" w:rsidRDefault="00265FD8" w:rsidP="00265FD8">
      <w:pPr>
        <w:spacing w:line="259" w:lineRule="auto"/>
        <w:jc w:val="both"/>
        <w:rPr>
          <w:rFonts w:ascii="Arial" w:eastAsiaTheme="minorHAnsi" w:hAnsi="Arial" w:cs="Arial"/>
          <w:b/>
          <w:lang w:eastAsia="en-US" w:bidi="ar-SA"/>
        </w:rPr>
      </w:pPr>
      <w:r w:rsidRPr="00C36216">
        <w:rPr>
          <w:rFonts w:ascii="Arial" w:eastAsiaTheme="minorHAnsi" w:hAnsi="Arial" w:cs="Arial"/>
          <w:b/>
          <w:lang w:eastAsia="en-US" w:bidi="ar-SA"/>
        </w:rPr>
        <w:t>Schémata podpory</w:t>
      </w:r>
    </w:p>
    <w:p w14:paraId="21F55C7E" w14:textId="77777777" w:rsidR="00265FD8" w:rsidRPr="00860BED" w:rsidRDefault="00265FD8" w:rsidP="00265FD8">
      <w:pPr>
        <w:pStyle w:val="Odstavecseseznamem"/>
        <w:numPr>
          <w:ilvl w:val="0"/>
          <w:numId w:val="2"/>
        </w:numPr>
        <w:spacing w:before="0" w:line="259" w:lineRule="auto"/>
        <w:ind w:hanging="436"/>
        <w:jc w:val="both"/>
        <w:rPr>
          <w:rFonts w:ascii="Arial" w:hAnsi="Arial" w:cs="Arial"/>
        </w:rPr>
      </w:pPr>
      <w:r w:rsidRPr="00C36216">
        <w:rPr>
          <w:rFonts w:ascii="Arial" w:hAnsi="Arial" w:cs="Arial"/>
        </w:rPr>
        <w:t>Tematické výzvy.</w:t>
      </w:r>
    </w:p>
    <w:p w14:paraId="5CEA073E" w14:textId="77777777" w:rsidR="00265FD8" w:rsidRDefault="00265FD8" w:rsidP="00265FD8">
      <w:pPr>
        <w:pStyle w:val="Odstavecseseznamem"/>
        <w:numPr>
          <w:ilvl w:val="0"/>
          <w:numId w:val="2"/>
        </w:numPr>
        <w:spacing w:before="0" w:line="259" w:lineRule="auto"/>
        <w:ind w:hanging="436"/>
        <w:jc w:val="both"/>
        <w:rPr>
          <w:rFonts w:ascii="Arial" w:hAnsi="Arial" w:cs="Arial"/>
        </w:rPr>
      </w:pPr>
      <w:r w:rsidRPr="00C36216">
        <w:rPr>
          <w:rFonts w:ascii="Arial" w:hAnsi="Arial" w:cs="Arial"/>
        </w:rPr>
        <w:t>Za</w:t>
      </w:r>
      <w:r>
        <w:rPr>
          <w:rFonts w:ascii="Arial" w:hAnsi="Arial" w:cs="Arial"/>
        </w:rPr>
        <w:t>s</w:t>
      </w:r>
      <w:r w:rsidRPr="00C36216">
        <w:rPr>
          <w:rFonts w:ascii="Arial" w:hAnsi="Arial" w:cs="Arial"/>
        </w:rPr>
        <w:t>třešující projekt</w:t>
      </w:r>
      <w:r>
        <w:rPr>
          <w:rFonts w:ascii="Arial" w:hAnsi="Arial" w:cs="Arial"/>
        </w:rPr>
        <w:t>y</w:t>
      </w:r>
      <w:r w:rsidRPr="00C36216">
        <w:rPr>
          <w:rFonts w:ascii="Arial" w:hAnsi="Arial" w:cs="Arial"/>
        </w:rPr>
        <w:t>.</w:t>
      </w:r>
    </w:p>
    <w:p w14:paraId="1924BB94" w14:textId="7573F18E" w:rsidR="00265FD8" w:rsidRDefault="00265FD8" w:rsidP="00265FD8">
      <w:pPr>
        <w:pStyle w:val="Odstavecseseznamem"/>
        <w:numPr>
          <w:ilvl w:val="0"/>
          <w:numId w:val="2"/>
        </w:numPr>
        <w:spacing w:before="0" w:line="259" w:lineRule="auto"/>
        <w:ind w:hanging="436"/>
        <w:jc w:val="both"/>
        <w:rPr>
          <w:rFonts w:ascii="Arial" w:hAnsi="Arial" w:cs="Arial"/>
        </w:rPr>
      </w:pPr>
      <w:r w:rsidRPr="00C36216">
        <w:rPr>
          <w:rFonts w:ascii="Arial" w:hAnsi="Arial" w:cs="Arial"/>
        </w:rPr>
        <w:t>Strategické projekty</w:t>
      </w:r>
      <w:r>
        <w:rPr>
          <w:rFonts w:ascii="Arial" w:hAnsi="Arial" w:cs="Arial"/>
        </w:rPr>
        <w:t>.</w:t>
      </w:r>
    </w:p>
    <w:p w14:paraId="5B7AC556" w14:textId="0FF15607" w:rsidR="00486E11" w:rsidRDefault="00486E11" w:rsidP="00486E11">
      <w:pPr>
        <w:spacing w:line="259" w:lineRule="auto"/>
        <w:jc w:val="both"/>
        <w:rPr>
          <w:rFonts w:ascii="Arial" w:hAnsi="Arial" w:cs="Arial"/>
        </w:rPr>
      </w:pPr>
    </w:p>
    <w:p w14:paraId="54C334C5" w14:textId="77777777" w:rsidR="00486E11" w:rsidRPr="006336D5" w:rsidRDefault="00486E11" w:rsidP="00486E11">
      <w:pPr>
        <w:spacing w:line="259" w:lineRule="auto"/>
        <w:jc w:val="both"/>
        <w:rPr>
          <w:rFonts w:ascii="Arial" w:hAnsi="Arial" w:cs="Arial"/>
          <w:b/>
          <w:bCs/>
        </w:rPr>
      </w:pPr>
      <w:r w:rsidRPr="006336D5">
        <w:rPr>
          <w:rFonts w:ascii="Arial" w:hAnsi="Arial" w:cs="Arial"/>
          <w:b/>
          <w:bCs/>
        </w:rPr>
        <w:t>Plánované využití finančních nástrojů</w:t>
      </w:r>
    </w:p>
    <w:p w14:paraId="5FCC5F80" w14:textId="77777777" w:rsidR="00486E11" w:rsidRDefault="00486E11" w:rsidP="00486E11">
      <w:pPr>
        <w:widowControl/>
        <w:adjustRightInd w:val="0"/>
        <w:rPr>
          <w:rFonts w:ascii="Arial" w:eastAsia="CIDFont+F2" w:hAnsi="Arial" w:cs="Arial"/>
          <w:lang w:eastAsia="en-US" w:bidi="ar-SA"/>
        </w:rPr>
      </w:pPr>
      <w:r>
        <w:rPr>
          <w:rFonts w:ascii="Arial" w:eastAsia="CIDFont+F2" w:hAnsi="Arial" w:cs="Arial"/>
          <w:lang w:eastAsia="en-US" w:bidi="ar-SA"/>
        </w:rPr>
        <w:t>Pilíř 2 a 3</w:t>
      </w:r>
    </w:p>
    <w:p w14:paraId="313CDF61" w14:textId="77777777" w:rsidR="00265FD8" w:rsidRPr="008D464C" w:rsidRDefault="00265FD8" w:rsidP="00265FD8">
      <w:pPr>
        <w:widowControl/>
        <w:adjustRightInd w:val="0"/>
        <w:rPr>
          <w:rFonts w:ascii="Arial" w:eastAsia="CIDFont+F2" w:hAnsi="Arial" w:cs="Arial"/>
          <w:lang w:eastAsia="en-US" w:bidi="ar-SA"/>
        </w:rPr>
      </w:pPr>
    </w:p>
    <w:p w14:paraId="07525213" w14:textId="77777777" w:rsidR="00265FD8" w:rsidRPr="008D464C" w:rsidRDefault="00265FD8" w:rsidP="00265FD8">
      <w:pPr>
        <w:widowControl/>
        <w:adjustRightInd w:val="0"/>
        <w:rPr>
          <w:rFonts w:ascii="Arial" w:eastAsia="CIDFont+F2" w:hAnsi="Arial" w:cs="Arial"/>
          <w:b/>
          <w:bCs/>
          <w:lang w:eastAsia="en-US" w:bidi="ar-SA"/>
        </w:rPr>
      </w:pPr>
      <w:r w:rsidRPr="008D464C">
        <w:rPr>
          <w:rFonts w:ascii="Arial" w:eastAsia="CIDFont+F2" w:hAnsi="Arial" w:cs="Arial"/>
          <w:b/>
          <w:bCs/>
          <w:lang w:eastAsia="en-US" w:bidi="ar-SA"/>
        </w:rPr>
        <w:t>Indikátor výstupu</w:t>
      </w:r>
    </w:p>
    <w:p w14:paraId="7C236177"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RCO 07 – výzkumné organizace zapojené do společných výzkumných projektů</w:t>
      </w:r>
    </w:p>
    <w:p w14:paraId="745F05C4" w14:textId="77777777" w:rsidR="00265FD8" w:rsidRPr="008D464C" w:rsidRDefault="00265FD8" w:rsidP="00265FD8">
      <w:pPr>
        <w:widowControl/>
        <w:adjustRightInd w:val="0"/>
        <w:rPr>
          <w:rFonts w:ascii="Arial" w:eastAsia="CIDFont+F2" w:hAnsi="Arial" w:cs="Arial"/>
          <w:lang w:eastAsia="en-US" w:bidi="ar-SA"/>
        </w:rPr>
      </w:pPr>
    </w:p>
    <w:p w14:paraId="7C6D3400" w14:textId="77777777" w:rsidR="00265FD8" w:rsidRPr="008D464C" w:rsidRDefault="00265FD8" w:rsidP="00265FD8">
      <w:pPr>
        <w:widowControl/>
        <w:adjustRightInd w:val="0"/>
        <w:rPr>
          <w:rFonts w:ascii="Arial" w:eastAsia="CIDFont+F2" w:hAnsi="Arial" w:cs="Arial"/>
          <w:b/>
          <w:bCs/>
          <w:lang w:eastAsia="en-US" w:bidi="ar-SA"/>
        </w:rPr>
      </w:pPr>
      <w:r w:rsidRPr="008D464C">
        <w:rPr>
          <w:rFonts w:ascii="Arial" w:eastAsia="CIDFont+F2" w:hAnsi="Arial" w:cs="Arial"/>
          <w:b/>
          <w:bCs/>
          <w:lang w:eastAsia="en-US" w:bidi="ar-SA"/>
        </w:rPr>
        <w:t>Indikátor výsledku</w:t>
      </w:r>
    </w:p>
    <w:p w14:paraId="0470D153" w14:textId="77777777" w:rsidR="00265FD8" w:rsidRPr="008D464C" w:rsidRDefault="00265FD8" w:rsidP="00265FD8">
      <w:pPr>
        <w:tabs>
          <w:tab w:val="left" w:pos="5148"/>
        </w:tabs>
        <w:rPr>
          <w:rFonts w:ascii="Arial" w:hAnsi="Arial" w:cs="Arial"/>
        </w:rPr>
      </w:pPr>
      <w:r w:rsidRPr="008D464C">
        <w:rPr>
          <w:rFonts w:ascii="Arial" w:eastAsia="CIDFont+F2" w:hAnsi="Arial" w:cs="Arial"/>
          <w:lang w:eastAsia="en-US" w:bidi="ar-SA"/>
        </w:rPr>
        <w:t>RCR 06 – podané patentové přihlášky</w:t>
      </w:r>
    </w:p>
    <w:p w14:paraId="02A595A6" w14:textId="77777777" w:rsidR="00F41C59" w:rsidRPr="006D166E" w:rsidRDefault="00F41C59" w:rsidP="00F41C59">
      <w:pPr>
        <w:rPr>
          <w:rFonts w:ascii="Arial" w:hAnsi="Arial" w:cs="Arial"/>
        </w:rPr>
      </w:pPr>
    </w:p>
    <w:p w14:paraId="256ABC46" w14:textId="77777777" w:rsidR="00C36216" w:rsidRPr="00C36216" w:rsidRDefault="00C36216" w:rsidP="00C36216">
      <w:pPr>
        <w:jc w:val="both"/>
        <w:rPr>
          <w:rFonts w:ascii="Arial" w:eastAsiaTheme="minorHAnsi" w:hAnsi="Arial" w:cs="Arial"/>
          <w:b/>
          <w:i/>
          <w:u w:val="single"/>
          <w:lang w:eastAsia="en-US" w:bidi="ar-SA"/>
        </w:rPr>
      </w:pPr>
      <w:r w:rsidRPr="00C36216">
        <w:rPr>
          <w:rFonts w:ascii="Arial" w:eastAsiaTheme="minorHAnsi" w:hAnsi="Arial" w:cs="Arial"/>
          <w:b/>
          <w:i/>
          <w:u w:val="single"/>
          <w:lang w:eastAsia="en-US" w:bidi="ar-SA"/>
        </w:rPr>
        <w:t>Přehled struktury oblasti podpory:</w:t>
      </w:r>
    </w:p>
    <w:p w14:paraId="0AC5A167" w14:textId="77777777" w:rsidR="00C36216" w:rsidRPr="00793A73" w:rsidRDefault="00C36216" w:rsidP="00C36216">
      <w:pPr>
        <w:jc w:val="both"/>
        <w:rPr>
          <w:rFonts w:ascii="Arial" w:hAnsi="Arial" w:cs="Arial"/>
        </w:rPr>
      </w:pPr>
    </w:p>
    <w:p w14:paraId="5ACD99F9" w14:textId="77777777" w:rsidR="00D21F13" w:rsidRDefault="00C36216" w:rsidP="00C83B2E">
      <w:pPr>
        <w:pStyle w:val="Nadpis5"/>
        <w:numPr>
          <w:ilvl w:val="4"/>
          <w:numId w:val="5"/>
        </w:numPr>
        <w:rPr>
          <w:rFonts w:ascii="Arial" w:hAnsi="Arial" w:cs="Arial"/>
          <w:bCs/>
        </w:rPr>
      </w:pPr>
      <w:r w:rsidRPr="00C36216">
        <w:rPr>
          <w:rFonts w:ascii="Arial" w:hAnsi="Arial" w:cs="Arial"/>
          <w:bCs/>
        </w:rPr>
        <w:t>Specifický cíl 2.1: Výzkum vývoj a inovace</w:t>
      </w:r>
    </w:p>
    <w:p w14:paraId="1C98D015" w14:textId="77777777" w:rsidR="00D21F13" w:rsidRPr="006D166E" w:rsidRDefault="00D21F13" w:rsidP="006D166E">
      <w:pPr>
        <w:spacing w:line="259" w:lineRule="auto"/>
        <w:rPr>
          <w:rFonts w:ascii="Arial" w:hAnsi="Arial" w:cs="Arial"/>
        </w:rPr>
      </w:pPr>
    </w:p>
    <w:p w14:paraId="2D737B50" w14:textId="77777777" w:rsidR="00D21F13" w:rsidRDefault="00D21F13" w:rsidP="00793A73">
      <w:pPr>
        <w:pStyle w:val="Bezmezer"/>
        <w:spacing w:line="259" w:lineRule="auto"/>
        <w:jc w:val="both"/>
        <w:rPr>
          <w:sz w:val="22"/>
        </w:rPr>
      </w:pPr>
      <w:r w:rsidRPr="00D21F13">
        <w:rPr>
          <w:sz w:val="22"/>
        </w:rPr>
        <w:t>Cílem je na základě dvou největších výzev v regionu, rozvoje balneologie a energetiky, stát se lídrem v českém balneologickém výzkumu, součástí nových řešení v energetice 21. století a prostředím přátelským pro nová řešení (inovace i v netradičních oborech).</w:t>
      </w:r>
    </w:p>
    <w:p w14:paraId="424E830E" w14:textId="77777777" w:rsidR="00D21F13" w:rsidRPr="00D21F13" w:rsidRDefault="00D21F13" w:rsidP="00793A73">
      <w:pPr>
        <w:pStyle w:val="Bezmezer"/>
        <w:spacing w:line="259" w:lineRule="auto"/>
        <w:jc w:val="both"/>
        <w:rPr>
          <w:sz w:val="22"/>
        </w:rPr>
      </w:pPr>
    </w:p>
    <w:p w14:paraId="59068581" w14:textId="77777777" w:rsidR="00D21F13" w:rsidRPr="00D21F13" w:rsidRDefault="00D21F13" w:rsidP="00793A73">
      <w:pPr>
        <w:pStyle w:val="Bezmezer"/>
        <w:spacing w:line="259" w:lineRule="auto"/>
        <w:jc w:val="both"/>
        <w:rPr>
          <w:b/>
          <w:sz w:val="22"/>
        </w:rPr>
      </w:pPr>
      <w:r w:rsidRPr="00D21F13">
        <w:rPr>
          <w:b/>
          <w:sz w:val="22"/>
        </w:rPr>
        <w:t>Zdůvodnění</w:t>
      </w:r>
    </w:p>
    <w:p w14:paraId="6A3C8266" w14:textId="77777777" w:rsidR="00D21F13" w:rsidRDefault="00D21F13" w:rsidP="00793A73">
      <w:pPr>
        <w:pStyle w:val="Bezmezer"/>
        <w:spacing w:line="259" w:lineRule="auto"/>
        <w:jc w:val="both"/>
        <w:rPr>
          <w:sz w:val="22"/>
        </w:rPr>
      </w:pPr>
      <w:r w:rsidRPr="00D21F13">
        <w:rPr>
          <w:sz w:val="22"/>
        </w:rPr>
        <w:t>KVK je zakladatelem Institutu pro balneologii, veřejné výzkumné instituce, která může být základem pro rozvoj výzkumných aktivit v širokých souvislostech balneologie, tradice a kulturních hodnot regionu. S balneologií jako doménou specializace počítá také krajská RIS3 strategie. Podobně dlouhodobé znalosti, kterými disponují podnikatelské subjekty v KVK v oblasti dobývání surovin a energetiky (specifikum KVK ve zplyňování uhlí a další) umožní rozvoj nových řešení pro decentralizovanou energetiku a provázání subjektů z KVK s výzkumnými centry v ČR i za hranicemi.</w:t>
      </w:r>
    </w:p>
    <w:p w14:paraId="2E636968" w14:textId="77777777" w:rsidR="00D21F13" w:rsidRPr="00D21F13" w:rsidRDefault="00D21F13" w:rsidP="00793A73">
      <w:pPr>
        <w:pStyle w:val="Bezmezer"/>
        <w:spacing w:line="259" w:lineRule="auto"/>
        <w:jc w:val="both"/>
        <w:rPr>
          <w:sz w:val="22"/>
        </w:rPr>
      </w:pPr>
    </w:p>
    <w:p w14:paraId="36CF9944" w14:textId="77777777" w:rsidR="00D21F13" w:rsidRDefault="00D21F13" w:rsidP="00793A73">
      <w:pPr>
        <w:pStyle w:val="Bezmezer"/>
        <w:spacing w:line="259" w:lineRule="auto"/>
        <w:jc w:val="both"/>
        <w:rPr>
          <w:sz w:val="22"/>
        </w:rPr>
      </w:pPr>
      <w:r w:rsidRPr="00D21F13">
        <w:rPr>
          <w:sz w:val="22"/>
        </w:rPr>
        <w:t>Zázemí inovační infrastruktury, která v regionu dosud chybí, bude dlouhodobě zdrojem pro rozvoj podnikání založeného na znalostech.</w:t>
      </w:r>
    </w:p>
    <w:p w14:paraId="5537A16A" w14:textId="77777777" w:rsidR="00D21F13" w:rsidRPr="00D21F13" w:rsidRDefault="00D21F13" w:rsidP="00793A73">
      <w:pPr>
        <w:pStyle w:val="Bezmezer"/>
        <w:spacing w:line="259" w:lineRule="auto"/>
        <w:jc w:val="both"/>
        <w:rPr>
          <w:sz w:val="22"/>
        </w:rPr>
      </w:pPr>
    </w:p>
    <w:p w14:paraId="523845EF" w14:textId="77777777" w:rsidR="00D21F13" w:rsidRPr="00D21F13" w:rsidRDefault="00D21F13" w:rsidP="00793A73">
      <w:pPr>
        <w:pStyle w:val="Bezmezer"/>
        <w:spacing w:line="259" w:lineRule="auto"/>
        <w:jc w:val="both"/>
        <w:rPr>
          <w:b/>
          <w:sz w:val="22"/>
        </w:rPr>
      </w:pPr>
      <w:r w:rsidRPr="00D21F13">
        <w:rPr>
          <w:b/>
          <w:sz w:val="22"/>
        </w:rPr>
        <w:t>Hlavní cílové skupiny</w:t>
      </w:r>
    </w:p>
    <w:p w14:paraId="53DFC747" w14:textId="77777777" w:rsidR="00D21F13" w:rsidRDefault="00276DA9" w:rsidP="00793A73">
      <w:pPr>
        <w:pStyle w:val="Bezmezer"/>
        <w:spacing w:line="259" w:lineRule="auto"/>
        <w:jc w:val="both"/>
        <w:rPr>
          <w:sz w:val="22"/>
        </w:rPr>
      </w:pPr>
      <w:r>
        <w:rPr>
          <w:sz w:val="22"/>
        </w:rPr>
        <w:t>V</w:t>
      </w:r>
      <w:r w:rsidR="00D21F13" w:rsidRPr="00D21F13">
        <w:rPr>
          <w:sz w:val="22"/>
        </w:rPr>
        <w:t>ýzkumné organizace</w:t>
      </w:r>
      <w:r>
        <w:rPr>
          <w:sz w:val="22"/>
        </w:rPr>
        <w:t>;</w:t>
      </w:r>
      <w:r w:rsidR="00D21F13" w:rsidRPr="00D21F13">
        <w:rPr>
          <w:sz w:val="22"/>
        </w:rPr>
        <w:t xml:space="preserve"> malé, střední a velké podniky</w:t>
      </w:r>
      <w:r>
        <w:rPr>
          <w:sz w:val="22"/>
        </w:rPr>
        <w:t>;</w:t>
      </w:r>
      <w:r w:rsidR="00D21F13" w:rsidRPr="00D21F13">
        <w:rPr>
          <w:sz w:val="22"/>
        </w:rPr>
        <w:t xml:space="preserve"> obce a kraj</w:t>
      </w:r>
      <w:r>
        <w:rPr>
          <w:sz w:val="22"/>
        </w:rPr>
        <w:t>.</w:t>
      </w:r>
    </w:p>
    <w:p w14:paraId="29CD981C" w14:textId="77777777" w:rsidR="00265FD8" w:rsidRDefault="00265FD8" w:rsidP="00793A73">
      <w:pPr>
        <w:pStyle w:val="Bezmezer"/>
        <w:spacing w:line="259" w:lineRule="auto"/>
        <w:jc w:val="both"/>
        <w:rPr>
          <w:sz w:val="22"/>
        </w:rPr>
      </w:pPr>
    </w:p>
    <w:p w14:paraId="687B4559" w14:textId="77777777" w:rsidR="00D21F13" w:rsidRPr="00D21F13" w:rsidRDefault="00D21F13" w:rsidP="00793A73">
      <w:pPr>
        <w:pStyle w:val="Bezmezer"/>
        <w:spacing w:line="259" w:lineRule="auto"/>
        <w:jc w:val="both"/>
        <w:rPr>
          <w:b/>
          <w:sz w:val="22"/>
        </w:rPr>
      </w:pPr>
      <w:r w:rsidRPr="00D21F13">
        <w:rPr>
          <w:b/>
          <w:sz w:val="22"/>
        </w:rPr>
        <w:t>Typy příjemců</w:t>
      </w:r>
    </w:p>
    <w:p w14:paraId="5C2050C1" w14:textId="2298B0F7" w:rsidR="00D21F13" w:rsidRPr="00D21F13" w:rsidRDefault="00276DA9" w:rsidP="00793A73">
      <w:pPr>
        <w:pStyle w:val="Bezmezer"/>
        <w:spacing w:line="259" w:lineRule="auto"/>
        <w:jc w:val="both"/>
        <w:rPr>
          <w:sz w:val="22"/>
        </w:rPr>
      </w:pPr>
      <w:r>
        <w:rPr>
          <w:sz w:val="22"/>
        </w:rPr>
        <w:t>V</w:t>
      </w:r>
      <w:r w:rsidR="00D21F13" w:rsidRPr="00D21F13">
        <w:rPr>
          <w:sz w:val="22"/>
        </w:rPr>
        <w:t>ýzkumné organizace</w:t>
      </w:r>
      <w:r>
        <w:rPr>
          <w:sz w:val="22"/>
        </w:rPr>
        <w:t>;</w:t>
      </w:r>
      <w:r w:rsidR="00D21F13" w:rsidRPr="00D21F13">
        <w:rPr>
          <w:sz w:val="22"/>
        </w:rPr>
        <w:t xml:space="preserve"> vysoké školy a univerzity</w:t>
      </w:r>
      <w:r>
        <w:rPr>
          <w:sz w:val="22"/>
        </w:rPr>
        <w:t>;</w:t>
      </w:r>
      <w:r w:rsidR="00D21F13" w:rsidRPr="00D21F13">
        <w:rPr>
          <w:sz w:val="22"/>
        </w:rPr>
        <w:t xml:space="preserve"> nevládní neziskové organizace</w:t>
      </w:r>
      <w:r>
        <w:rPr>
          <w:sz w:val="22"/>
        </w:rPr>
        <w:t>;</w:t>
      </w:r>
      <w:r w:rsidR="00D21F13" w:rsidRPr="00D21F13">
        <w:rPr>
          <w:sz w:val="22"/>
        </w:rPr>
        <w:t xml:space="preserve"> obce a jimi zřizované organizace</w:t>
      </w:r>
      <w:r>
        <w:rPr>
          <w:sz w:val="22"/>
        </w:rPr>
        <w:t>;</w:t>
      </w:r>
      <w:r w:rsidR="00D21F13" w:rsidRPr="00D21F13">
        <w:rPr>
          <w:sz w:val="22"/>
        </w:rPr>
        <w:t xml:space="preserve"> kraj a jím zřizované nebo zakládané organizace</w:t>
      </w:r>
      <w:r>
        <w:rPr>
          <w:sz w:val="22"/>
        </w:rPr>
        <w:t>;</w:t>
      </w:r>
      <w:r w:rsidR="00D21F13" w:rsidRPr="00D21F13">
        <w:rPr>
          <w:sz w:val="22"/>
        </w:rPr>
        <w:t xml:space="preserve"> malé, střední a velké podniky</w:t>
      </w:r>
      <w:ins w:id="5" w:author="Lorenzová Petra" w:date="2025-07-02T16:06:00Z">
        <w:r w:rsidR="00026E31">
          <w:rPr>
            <w:sz w:val="22"/>
          </w:rPr>
          <w:t>.</w:t>
        </w:r>
      </w:ins>
      <w:ins w:id="6" w:author="Burdych Tomáš" w:date="2025-06-20T08:54:00Z">
        <w:del w:id="7" w:author="Lorenzová Petra" w:date="2025-07-02T15:31:00Z">
          <w:r w:rsidR="00F65A9F" w:rsidDel="00EC282F">
            <w:rPr>
              <w:sz w:val="22"/>
            </w:rPr>
            <w:delText>.</w:delText>
          </w:r>
        </w:del>
      </w:ins>
      <w:del w:id="8" w:author="Lorenzová Petra" w:date="2025-07-02T16:06:00Z">
        <w:r w:rsidDel="00026E31">
          <w:rPr>
            <w:sz w:val="22"/>
          </w:rPr>
          <w:delText>.</w:delText>
        </w:r>
      </w:del>
    </w:p>
    <w:p w14:paraId="5EC6EBC1" w14:textId="77777777" w:rsidR="00A42B82" w:rsidRPr="00D21F13" w:rsidRDefault="00A42B82" w:rsidP="00793A73">
      <w:pPr>
        <w:pStyle w:val="Bezmezer"/>
        <w:spacing w:line="259" w:lineRule="auto"/>
        <w:jc w:val="both"/>
        <w:rPr>
          <w:b/>
          <w:sz w:val="22"/>
        </w:rPr>
      </w:pPr>
    </w:p>
    <w:p w14:paraId="158FDAE3" w14:textId="77777777" w:rsidR="00D21F13" w:rsidRPr="00D21F13" w:rsidRDefault="00D21F13" w:rsidP="00793A73">
      <w:pPr>
        <w:pStyle w:val="Bezmezer"/>
        <w:spacing w:line="259" w:lineRule="auto"/>
        <w:jc w:val="both"/>
        <w:rPr>
          <w:b/>
          <w:sz w:val="22"/>
        </w:rPr>
      </w:pPr>
      <w:r w:rsidRPr="00D21F13">
        <w:rPr>
          <w:b/>
          <w:sz w:val="22"/>
        </w:rPr>
        <w:t>Synergie a komplementarity</w:t>
      </w:r>
    </w:p>
    <w:p w14:paraId="4ACD049D" w14:textId="7EC6BFC4" w:rsidR="00D21F13" w:rsidRDefault="00D21F13" w:rsidP="00793A73">
      <w:pPr>
        <w:pStyle w:val="Bezmezer"/>
        <w:spacing w:line="259" w:lineRule="auto"/>
        <w:jc w:val="both"/>
        <w:rPr>
          <w:sz w:val="22"/>
        </w:rPr>
      </w:pPr>
      <w:r w:rsidRPr="00D21F13">
        <w:rPr>
          <w:sz w:val="22"/>
        </w:rPr>
        <w:t>OP JAK; OP TAK; OPŽP; IROP; OPZ+; OPD; z OPST budou financovány komplementární aktivity, komplementarity budou posuzovány jak z hlediska rozsahu projektů, uznatelných nákladů typů projektů i příjemců.</w:t>
      </w:r>
    </w:p>
    <w:p w14:paraId="3636E62F" w14:textId="77777777" w:rsidR="00F41C59" w:rsidRPr="00D21F13" w:rsidRDefault="00F41C59" w:rsidP="00793A73">
      <w:pPr>
        <w:pStyle w:val="Bezmezer"/>
        <w:spacing w:line="259" w:lineRule="auto"/>
        <w:jc w:val="both"/>
        <w:rPr>
          <w:sz w:val="22"/>
        </w:rPr>
      </w:pPr>
    </w:p>
    <w:p w14:paraId="7329692B" w14:textId="77777777" w:rsidR="00F41C59" w:rsidRPr="00D21F13" w:rsidRDefault="00D21F13" w:rsidP="00793A73">
      <w:pPr>
        <w:pStyle w:val="Bezmezer"/>
        <w:spacing w:line="259" w:lineRule="auto"/>
        <w:jc w:val="both"/>
        <w:rPr>
          <w:b/>
          <w:sz w:val="22"/>
        </w:rPr>
      </w:pPr>
      <w:r w:rsidRPr="00D21F13">
        <w:rPr>
          <w:b/>
          <w:sz w:val="22"/>
        </w:rPr>
        <w:t>Typové intervence</w:t>
      </w:r>
    </w:p>
    <w:p w14:paraId="16B49D7F"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Vytvoření inovační infrastruktury KVK, inovačního centra s celokrajskou působností, a to personálně, znalostně i fyzicky (investičně).</w:t>
      </w:r>
    </w:p>
    <w:p w14:paraId="2A0AC2D1"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lastRenderedPageBreak/>
        <w:t xml:space="preserve">Podpora vzniku decentralizované sítě menších inovačních </w:t>
      </w:r>
      <w:proofErr w:type="spellStart"/>
      <w:r w:rsidRPr="00D21F13">
        <w:rPr>
          <w:sz w:val="22"/>
        </w:rPr>
        <w:t>hubů</w:t>
      </w:r>
      <w:proofErr w:type="spellEnd"/>
      <w:r w:rsidRPr="00D21F13">
        <w:rPr>
          <w:sz w:val="22"/>
        </w:rPr>
        <w:t>, které na základě místních potřeb poskytnou fyzické zázemí pro rozvoj malých a středních podniků.</w:t>
      </w:r>
    </w:p>
    <w:p w14:paraId="79E08FCF"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Rozvoj vědeckovýzkumných a vývojových aktivit v kraji, které přispějí ke zvýšení konkurenceschopnosti místních firem.</w:t>
      </w:r>
    </w:p>
    <w:p w14:paraId="36F9E7C5" w14:textId="77777777" w:rsidR="00F41C59" w:rsidRPr="00D21F13" w:rsidRDefault="00D21F13" w:rsidP="00C83B2E">
      <w:pPr>
        <w:pStyle w:val="Bezmezer"/>
        <w:numPr>
          <w:ilvl w:val="0"/>
          <w:numId w:val="10"/>
        </w:numPr>
        <w:spacing w:line="259" w:lineRule="auto"/>
        <w:ind w:hanging="436"/>
        <w:jc w:val="both"/>
        <w:rPr>
          <w:sz w:val="22"/>
        </w:rPr>
      </w:pPr>
      <w:r w:rsidRPr="00D21F13">
        <w:rPr>
          <w:sz w:val="22"/>
        </w:rPr>
        <w:t>Podpora tvorby příznivých podmínek pro rozvoj kreativního talentu a pro transfer know-how v rámci ČR i ze zahraničí, a to u technologických i netechnologických inovací.</w:t>
      </w:r>
    </w:p>
    <w:p w14:paraId="2C3D35E0"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Podpora výzkumu, vývoje a inovací v oblasti kulturních a kreativních odvětví.</w:t>
      </w:r>
    </w:p>
    <w:p w14:paraId="4348ACE3"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Vytvoření zázemí pro balneologický výzkum v klasických i nových oblastech působnosti – personálně i fyzicky (investičně).</w:t>
      </w:r>
    </w:p>
    <w:p w14:paraId="561D6A7D"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Vytvoření znalostního zázemí pro výzkum v oblasti decentralizované energetiky.</w:t>
      </w:r>
    </w:p>
    <w:p w14:paraId="418B1813"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Přejímání osvědčených postupů pro transfer znalostí od výzkumných organizací k podnikům.</w:t>
      </w:r>
    </w:p>
    <w:p w14:paraId="10276281"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Podpora začínajícího výzkumu a malých inovací prostřednictvím krajských inovačních voucherů.</w:t>
      </w:r>
    </w:p>
    <w:p w14:paraId="51FA9AEC"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Vytvoření systému poradenství pro start-upy a jejich usídlení v KVK.</w:t>
      </w:r>
    </w:p>
    <w:p w14:paraId="16162215"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(Poradenská) Podpora rozvoje výzkumných a vývojových aktivit v podnicích v KVK, včetně poradenství pro daňové odpočty ve velkých regionálních podnicích.</w:t>
      </w:r>
    </w:p>
    <w:p w14:paraId="6A264B01"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Podpora rozvoje vývojových aktivit v malých a středních podnicích KVK.</w:t>
      </w:r>
    </w:p>
    <w:p w14:paraId="5A185B39"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Podpora SMART řešení pro kraj, obce a města.</w:t>
      </w:r>
    </w:p>
    <w:p w14:paraId="73708F31"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Podpora služeb technologického skautingu či inovačních asistentů.</w:t>
      </w:r>
    </w:p>
    <w:p w14:paraId="403243CF"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Podpora vzniku a rozvoje podnikatelských inkubátorů.</w:t>
      </w:r>
    </w:p>
    <w:p w14:paraId="63604386" w14:textId="77777777" w:rsidR="00D21F13" w:rsidRPr="00D21F13" w:rsidRDefault="00D21F13" w:rsidP="00C83B2E">
      <w:pPr>
        <w:pStyle w:val="Bezmezer"/>
        <w:numPr>
          <w:ilvl w:val="0"/>
          <w:numId w:val="10"/>
        </w:numPr>
        <w:spacing w:line="259" w:lineRule="auto"/>
        <w:ind w:hanging="436"/>
        <w:jc w:val="both"/>
        <w:rPr>
          <w:sz w:val="22"/>
        </w:rPr>
      </w:pPr>
      <w:r w:rsidRPr="00D21F13">
        <w:rPr>
          <w:sz w:val="22"/>
        </w:rPr>
        <w:t>Podpora inovační infrastruktury napojením na národní a mezinárodni klastry</w:t>
      </w:r>
    </w:p>
    <w:p w14:paraId="7F0B5806" w14:textId="77777777" w:rsidR="00D21F13" w:rsidRPr="00D21F13" w:rsidRDefault="00D21F13" w:rsidP="00793A73">
      <w:pPr>
        <w:spacing w:line="259" w:lineRule="auto"/>
        <w:jc w:val="both"/>
      </w:pPr>
    </w:p>
    <w:p w14:paraId="713CD10B" w14:textId="77777777" w:rsidR="00276DA9" w:rsidRPr="00276DA9" w:rsidRDefault="00C36216" w:rsidP="00C83B2E">
      <w:pPr>
        <w:pStyle w:val="Nadpis5"/>
        <w:numPr>
          <w:ilvl w:val="4"/>
          <w:numId w:val="5"/>
        </w:numPr>
        <w:rPr>
          <w:rFonts w:ascii="Arial" w:hAnsi="Arial" w:cs="Arial"/>
          <w:bCs/>
        </w:rPr>
      </w:pPr>
      <w:r w:rsidRPr="00C36216">
        <w:rPr>
          <w:rFonts w:ascii="Arial" w:hAnsi="Arial" w:cs="Arial"/>
          <w:bCs/>
        </w:rPr>
        <w:t>Specifický cíl 2.2: Kreativita a design</w:t>
      </w:r>
    </w:p>
    <w:p w14:paraId="452C7E5E" w14:textId="77777777" w:rsidR="00276DA9" w:rsidRPr="00111487" w:rsidRDefault="00276DA9" w:rsidP="00111487">
      <w:pPr>
        <w:spacing w:before="240" w:line="259" w:lineRule="auto"/>
        <w:jc w:val="both"/>
        <w:rPr>
          <w:rFonts w:ascii="Arial" w:hAnsi="Arial" w:cs="Arial"/>
          <w:color w:val="000000" w:themeColor="text1"/>
        </w:rPr>
      </w:pPr>
      <w:r w:rsidRPr="003F7877">
        <w:rPr>
          <w:rFonts w:ascii="Arial" w:hAnsi="Arial" w:cs="Arial"/>
          <w:color w:val="000000" w:themeColor="text1"/>
        </w:rPr>
        <w:t>Cílem podpory kreativity a designu je dosáhnout zvýšení ekonomického výkonu regionu prostřednictvím činností s vysokou přidanou hodnotou, zejména rozvojem kreativních oborů a zvýšením atraktivity regionu pro specifické služby v kreativních odvětvích.</w:t>
      </w:r>
    </w:p>
    <w:p w14:paraId="56F8C13A" w14:textId="77777777" w:rsidR="00276DA9" w:rsidRPr="003F7877" w:rsidRDefault="00276DA9" w:rsidP="00793A73">
      <w:pPr>
        <w:spacing w:line="259" w:lineRule="auto"/>
        <w:jc w:val="both"/>
        <w:rPr>
          <w:rFonts w:ascii="Arial" w:hAnsi="Arial" w:cs="Arial"/>
          <w:b/>
        </w:rPr>
      </w:pPr>
      <w:r w:rsidRPr="003F7877">
        <w:rPr>
          <w:rFonts w:ascii="Arial" w:hAnsi="Arial" w:cs="Arial"/>
          <w:b/>
        </w:rPr>
        <w:t>Zdůvodnění</w:t>
      </w:r>
    </w:p>
    <w:p w14:paraId="2019A92F" w14:textId="77777777" w:rsidR="00276DA9" w:rsidRDefault="00276DA9" w:rsidP="00793A73">
      <w:pPr>
        <w:spacing w:line="259" w:lineRule="auto"/>
        <w:jc w:val="both"/>
        <w:rPr>
          <w:rFonts w:ascii="Arial" w:hAnsi="Arial" w:cs="Arial"/>
        </w:rPr>
      </w:pPr>
      <w:r w:rsidRPr="003F7877">
        <w:rPr>
          <w:rFonts w:ascii="Arial" w:hAnsi="Arial" w:cs="Arial"/>
        </w:rPr>
        <w:t>Světově známá produkce hudebních nástrojů, skla, keramiky a porcelánu v Karlovarském kraji dává příležitost podpořit toto specifikum a dále rozšířit jak produkci a exportní příležitosti těchto odvětví, tak vytvořit z oblasti produktového designu nové možnosti podnikání. Podobně lze nové podnikatelské příležitosti nalézt v tvorbě lázeňské a po těžební krajiny, kreativního využití přírodního prostředí a průmyslového kulturního dědictví, specificky pro filmovou tvorbu.</w:t>
      </w:r>
    </w:p>
    <w:p w14:paraId="137C451F" w14:textId="77777777" w:rsidR="00A42B82" w:rsidRPr="003F7877" w:rsidRDefault="00A42B82" w:rsidP="00793A73">
      <w:pPr>
        <w:spacing w:line="259" w:lineRule="auto"/>
        <w:jc w:val="both"/>
        <w:rPr>
          <w:rFonts w:ascii="Arial" w:hAnsi="Arial" w:cs="Arial"/>
        </w:rPr>
      </w:pPr>
    </w:p>
    <w:p w14:paraId="21746FF5" w14:textId="77777777" w:rsidR="00276DA9" w:rsidRPr="003F7877" w:rsidRDefault="00276DA9" w:rsidP="00793A73">
      <w:pPr>
        <w:spacing w:line="259" w:lineRule="auto"/>
        <w:jc w:val="both"/>
        <w:rPr>
          <w:rFonts w:ascii="Arial" w:hAnsi="Arial" w:cs="Arial"/>
          <w:b/>
        </w:rPr>
      </w:pPr>
      <w:r w:rsidRPr="003F7877">
        <w:rPr>
          <w:rFonts w:ascii="Arial" w:hAnsi="Arial" w:cs="Arial"/>
          <w:b/>
        </w:rPr>
        <w:t>Hlavní cílové skupiny</w:t>
      </w:r>
    </w:p>
    <w:p w14:paraId="0AF7DE9A" w14:textId="77777777" w:rsidR="00276DA9" w:rsidRDefault="00276DA9" w:rsidP="00793A73">
      <w:pPr>
        <w:spacing w:line="259" w:lineRule="auto"/>
        <w:jc w:val="both"/>
        <w:rPr>
          <w:rFonts w:ascii="Arial" w:hAnsi="Arial" w:cs="Arial"/>
        </w:rPr>
      </w:pPr>
      <w:r>
        <w:rPr>
          <w:rFonts w:ascii="Arial" w:hAnsi="Arial" w:cs="Arial"/>
        </w:rPr>
        <w:t>M</w:t>
      </w:r>
      <w:r w:rsidRPr="003F7877">
        <w:rPr>
          <w:rFonts w:ascii="Arial" w:hAnsi="Arial" w:cs="Arial"/>
        </w:rPr>
        <w:t>alé</w:t>
      </w:r>
      <w:r>
        <w:rPr>
          <w:rFonts w:ascii="Arial" w:hAnsi="Arial" w:cs="Arial"/>
        </w:rPr>
        <w:t>,</w:t>
      </w:r>
      <w:r w:rsidRPr="003F7877">
        <w:rPr>
          <w:rFonts w:ascii="Arial" w:hAnsi="Arial" w:cs="Arial"/>
        </w:rPr>
        <w:t xml:space="preserve"> střední a velké podniky</w:t>
      </w:r>
      <w:r>
        <w:rPr>
          <w:rFonts w:ascii="Arial" w:hAnsi="Arial" w:cs="Arial"/>
        </w:rPr>
        <w:t>;</w:t>
      </w:r>
      <w:r w:rsidRPr="003F7877">
        <w:rPr>
          <w:rFonts w:ascii="Arial" w:hAnsi="Arial" w:cs="Arial"/>
        </w:rPr>
        <w:t xml:space="preserve"> obce a kraj</w:t>
      </w:r>
      <w:r>
        <w:rPr>
          <w:rFonts w:ascii="Arial" w:hAnsi="Arial" w:cs="Arial"/>
        </w:rPr>
        <w:t>.</w:t>
      </w:r>
    </w:p>
    <w:p w14:paraId="62237031" w14:textId="77777777" w:rsidR="00276DA9" w:rsidRPr="003F7877" w:rsidRDefault="00276DA9" w:rsidP="00793A73">
      <w:pPr>
        <w:spacing w:line="259" w:lineRule="auto"/>
        <w:jc w:val="both"/>
        <w:rPr>
          <w:rFonts w:ascii="Arial" w:hAnsi="Arial" w:cs="Arial"/>
        </w:rPr>
      </w:pPr>
    </w:p>
    <w:p w14:paraId="0493F520" w14:textId="77777777" w:rsidR="00276DA9" w:rsidRPr="003F7877" w:rsidRDefault="00276DA9" w:rsidP="00793A73">
      <w:pPr>
        <w:spacing w:line="259" w:lineRule="auto"/>
        <w:jc w:val="both"/>
        <w:rPr>
          <w:rFonts w:ascii="Arial" w:hAnsi="Arial" w:cs="Arial"/>
          <w:b/>
        </w:rPr>
      </w:pPr>
      <w:r w:rsidRPr="003F7877">
        <w:rPr>
          <w:rFonts w:ascii="Arial" w:hAnsi="Arial" w:cs="Arial"/>
          <w:b/>
        </w:rPr>
        <w:t>Typy příjemců</w:t>
      </w:r>
    </w:p>
    <w:p w14:paraId="3B2F80A0" w14:textId="77777777" w:rsidR="00276DA9" w:rsidRDefault="00276DA9" w:rsidP="00793A73">
      <w:pPr>
        <w:spacing w:line="259" w:lineRule="auto"/>
        <w:jc w:val="both"/>
        <w:rPr>
          <w:rFonts w:ascii="Arial" w:hAnsi="Arial" w:cs="Arial"/>
        </w:rPr>
      </w:pPr>
      <w:r>
        <w:rPr>
          <w:rFonts w:ascii="Arial" w:hAnsi="Arial" w:cs="Arial"/>
        </w:rPr>
        <w:t>V</w:t>
      </w:r>
      <w:r w:rsidRPr="003F7877">
        <w:rPr>
          <w:rFonts w:ascii="Arial" w:hAnsi="Arial" w:cs="Arial"/>
        </w:rPr>
        <w:t>ýzkumné organizace</w:t>
      </w:r>
      <w:r>
        <w:rPr>
          <w:rFonts w:ascii="Arial" w:hAnsi="Arial" w:cs="Arial"/>
        </w:rPr>
        <w:t>;</w:t>
      </w:r>
      <w:r w:rsidRPr="003F7877">
        <w:rPr>
          <w:rFonts w:ascii="Arial" w:hAnsi="Arial" w:cs="Arial"/>
        </w:rPr>
        <w:t xml:space="preserve"> vysoké školy a univerzit</w:t>
      </w:r>
      <w:r>
        <w:rPr>
          <w:rFonts w:ascii="Arial" w:hAnsi="Arial" w:cs="Arial"/>
        </w:rPr>
        <w:t>y;</w:t>
      </w:r>
      <w:r w:rsidRPr="003F7877">
        <w:rPr>
          <w:rFonts w:ascii="Arial" w:hAnsi="Arial" w:cs="Arial"/>
        </w:rPr>
        <w:t xml:space="preserve"> nevládní neziskové organizace</w:t>
      </w:r>
      <w:r>
        <w:rPr>
          <w:rFonts w:ascii="Arial" w:hAnsi="Arial" w:cs="Arial"/>
        </w:rPr>
        <w:t>;</w:t>
      </w:r>
      <w:r w:rsidRPr="003F7877">
        <w:rPr>
          <w:rFonts w:ascii="Arial" w:hAnsi="Arial" w:cs="Arial"/>
        </w:rPr>
        <w:t xml:space="preserve"> obce a jimi zřizované organizace</w:t>
      </w:r>
      <w:r>
        <w:rPr>
          <w:rFonts w:ascii="Arial" w:hAnsi="Arial" w:cs="Arial"/>
        </w:rPr>
        <w:t>;</w:t>
      </w:r>
      <w:r w:rsidRPr="003F7877">
        <w:rPr>
          <w:rFonts w:ascii="Arial" w:hAnsi="Arial" w:cs="Arial"/>
        </w:rPr>
        <w:t xml:space="preserve"> kraj a jím zřizované nebo zakládané organizace</w:t>
      </w:r>
      <w:r>
        <w:rPr>
          <w:rFonts w:ascii="Arial" w:hAnsi="Arial" w:cs="Arial"/>
        </w:rPr>
        <w:t>;</w:t>
      </w:r>
      <w:r w:rsidRPr="003F7877">
        <w:rPr>
          <w:rFonts w:ascii="Arial" w:hAnsi="Arial" w:cs="Arial"/>
        </w:rPr>
        <w:t xml:space="preserve"> malé, střední a velké podniky</w:t>
      </w:r>
      <w:r>
        <w:rPr>
          <w:rFonts w:ascii="Arial" w:hAnsi="Arial" w:cs="Arial"/>
        </w:rPr>
        <w:t>;</w:t>
      </w:r>
      <w:r w:rsidRPr="003F7877">
        <w:rPr>
          <w:rFonts w:ascii="Arial" w:hAnsi="Arial" w:cs="Arial"/>
        </w:rPr>
        <w:t xml:space="preserve"> OSVČ</w:t>
      </w:r>
      <w:del w:id="9" w:author="Lorenzová Petra" w:date="2025-07-02T15:32:00Z">
        <w:r w:rsidDel="00EC282F">
          <w:rPr>
            <w:rFonts w:ascii="Arial" w:hAnsi="Arial" w:cs="Arial"/>
          </w:rPr>
          <w:delText>.</w:delText>
        </w:r>
      </w:del>
    </w:p>
    <w:p w14:paraId="3509F59B" w14:textId="77777777" w:rsidR="00A42B82" w:rsidRPr="003F7877" w:rsidRDefault="00A42B82" w:rsidP="00793A73">
      <w:pPr>
        <w:spacing w:line="259" w:lineRule="auto"/>
        <w:jc w:val="both"/>
        <w:rPr>
          <w:rFonts w:ascii="Arial" w:hAnsi="Arial" w:cs="Arial"/>
        </w:rPr>
      </w:pPr>
    </w:p>
    <w:p w14:paraId="5A200B8E" w14:textId="77777777" w:rsidR="00276DA9" w:rsidRPr="003F7877" w:rsidRDefault="00276DA9" w:rsidP="00793A73">
      <w:pPr>
        <w:spacing w:line="259" w:lineRule="auto"/>
        <w:jc w:val="both"/>
        <w:rPr>
          <w:rFonts w:ascii="Arial" w:hAnsi="Arial" w:cs="Arial"/>
          <w:b/>
        </w:rPr>
      </w:pPr>
      <w:r w:rsidRPr="003F7877">
        <w:rPr>
          <w:rFonts w:ascii="Arial" w:hAnsi="Arial" w:cs="Arial"/>
          <w:b/>
        </w:rPr>
        <w:t>Synergie a komplementarity</w:t>
      </w:r>
    </w:p>
    <w:p w14:paraId="1A683508" w14:textId="3F7829AD" w:rsidR="00276DA9" w:rsidRDefault="00276DA9" w:rsidP="00793A73">
      <w:pPr>
        <w:spacing w:line="259" w:lineRule="auto"/>
        <w:jc w:val="both"/>
        <w:rPr>
          <w:rFonts w:ascii="Arial" w:hAnsi="Arial" w:cs="Arial"/>
        </w:rPr>
      </w:pPr>
      <w:r w:rsidRPr="003F7877">
        <w:rPr>
          <w:rFonts w:ascii="Arial" w:hAnsi="Arial" w:cs="Arial"/>
        </w:rPr>
        <w:t>OP JAK, OP TAK, IROP, OPD, z OPST budou financovány komplementární aktivity, komplementarity budou posuzovány jak z hlediska rozsahu projektů, uznatelných nákladů typů projektů i příjemců</w:t>
      </w:r>
      <w:r w:rsidR="00A42B82">
        <w:rPr>
          <w:rFonts w:ascii="Arial" w:hAnsi="Arial" w:cs="Arial"/>
        </w:rPr>
        <w:t>.</w:t>
      </w:r>
    </w:p>
    <w:p w14:paraId="2AC743B5" w14:textId="77777777" w:rsidR="00A42B82" w:rsidRPr="003F7877" w:rsidRDefault="00A42B82" w:rsidP="00793A73">
      <w:pPr>
        <w:spacing w:line="259" w:lineRule="auto"/>
        <w:jc w:val="both"/>
        <w:rPr>
          <w:rFonts w:ascii="Arial" w:hAnsi="Arial" w:cs="Arial"/>
        </w:rPr>
      </w:pPr>
    </w:p>
    <w:p w14:paraId="397D3B64" w14:textId="77777777" w:rsidR="00276DA9" w:rsidRPr="003F7877" w:rsidRDefault="00276DA9" w:rsidP="00793A73">
      <w:pPr>
        <w:spacing w:line="259" w:lineRule="auto"/>
        <w:jc w:val="both"/>
        <w:rPr>
          <w:rFonts w:ascii="Arial" w:hAnsi="Arial" w:cs="Arial"/>
          <w:b/>
        </w:rPr>
      </w:pPr>
      <w:r w:rsidRPr="003F7877">
        <w:rPr>
          <w:rFonts w:ascii="Arial" w:hAnsi="Arial" w:cs="Arial"/>
          <w:b/>
        </w:rPr>
        <w:t>Typové intervence</w:t>
      </w:r>
    </w:p>
    <w:p w14:paraId="145C2D7E"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V</w:t>
      </w:r>
      <w:r w:rsidRPr="003F7877">
        <w:rPr>
          <w:rFonts w:ascii="Arial" w:hAnsi="Arial" w:cs="Arial"/>
        </w:rPr>
        <w:t>ytvoření a dlouhodobý rozvoj krajské inovační infrastruktury v oblasti umění a designu</w:t>
      </w:r>
      <w:r>
        <w:rPr>
          <w:rFonts w:ascii="Arial" w:hAnsi="Arial" w:cs="Arial"/>
        </w:rPr>
        <w:t>.</w:t>
      </w:r>
    </w:p>
    <w:p w14:paraId="2F49FD29"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lastRenderedPageBreak/>
        <w:t>P</w:t>
      </w:r>
      <w:r w:rsidRPr="003F7877">
        <w:rPr>
          <w:rFonts w:ascii="Arial" w:hAnsi="Arial" w:cs="Arial"/>
        </w:rPr>
        <w:t>odpora k vytvoření příznivého ekosystému pro rozvoj kreativního talentu a netechnologických inovací</w:t>
      </w:r>
      <w:r>
        <w:rPr>
          <w:rFonts w:ascii="Arial" w:hAnsi="Arial" w:cs="Arial"/>
        </w:rPr>
        <w:t>.</w:t>
      </w:r>
    </w:p>
    <w:p w14:paraId="4481E530"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V</w:t>
      </w:r>
      <w:r w:rsidRPr="003F7877">
        <w:rPr>
          <w:rFonts w:ascii="Arial" w:hAnsi="Arial" w:cs="Arial"/>
        </w:rPr>
        <w:t>ybudování, vybavení a rozvoj aktivit krajského design parku – inovačního centra pro rozvoj kreativity a designu</w:t>
      </w:r>
      <w:r>
        <w:rPr>
          <w:rFonts w:ascii="Arial" w:hAnsi="Arial" w:cs="Arial"/>
        </w:rPr>
        <w:t>.</w:t>
      </w:r>
    </w:p>
    <w:p w14:paraId="46422D5E"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K</w:t>
      </w:r>
      <w:r w:rsidRPr="003F7877">
        <w:rPr>
          <w:rFonts w:ascii="Arial" w:hAnsi="Arial" w:cs="Arial"/>
        </w:rPr>
        <w:t>rajské kreativní vouchery</w:t>
      </w:r>
      <w:r>
        <w:rPr>
          <w:rFonts w:ascii="Arial" w:hAnsi="Arial" w:cs="Arial"/>
        </w:rPr>
        <w:t>.</w:t>
      </w:r>
    </w:p>
    <w:p w14:paraId="73D33B33"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I</w:t>
      </w:r>
      <w:r w:rsidRPr="003F7877">
        <w:rPr>
          <w:rFonts w:ascii="Arial" w:hAnsi="Arial" w:cs="Arial"/>
        </w:rPr>
        <w:t>nvestiční podpora obnovy a vybavení středních škol pro růst kvalifikace lidí, kteří</w:t>
      </w:r>
      <w:r w:rsidRPr="00126E09">
        <w:rPr>
          <w:sz w:val="24"/>
          <w:szCs w:val="24"/>
        </w:rPr>
        <w:t xml:space="preserve"> </w:t>
      </w:r>
      <w:r w:rsidRPr="003F7877">
        <w:rPr>
          <w:rFonts w:ascii="Arial" w:hAnsi="Arial" w:cs="Arial"/>
        </w:rPr>
        <w:t>najdou uplatnění ve výrobě skla, keramiky a porcelánu</w:t>
      </w:r>
      <w:r>
        <w:rPr>
          <w:rFonts w:ascii="Arial" w:hAnsi="Arial" w:cs="Arial"/>
        </w:rPr>
        <w:t>.</w:t>
      </w:r>
    </w:p>
    <w:p w14:paraId="0992FB62"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I</w:t>
      </w:r>
      <w:r w:rsidRPr="003F7877">
        <w:rPr>
          <w:rFonts w:ascii="Arial" w:hAnsi="Arial" w:cs="Arial"/>
        </w:rPr>
        <w:t>nvestiční podpora budování špičkových vývojových a výrobních center v kreativních odvětvích</w:t>
      </w:r>
      <w:r>
        <w:rPr>
          <w:rFonts w:ascii="Arial" w:hAnsi="Arial" w:cs="Arial"/>
        </w:rPr>
        <w:t>.</w:t>
      </w:r>
    </w:p>
    <w:p w14:paraId="66C288C9"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N</w:t>
      </w:r>
      <w:r w:rsidRPr="003F7877">
        <w:rPr>
          <w:rFonts w:ascii="Arial" w:hAnsi="Arial" w:cs="Arial"/>
        </w:rPr>
        <w:t>einvestiční podpora rozvoje virtuální reality a gamingu na středních školách jako základ podnikání v kreativních odvětvích</w:t>
      </w:r>
      <w:r>
        <w:rPr>
          <w:rFonts w:ascii="Arial" w:hAnsi="Arial" w:cs="Arial"/>
        </w:rPr>
        <w:t>.</w:t>
      </w:r>
    </w:p>
    <w:p w14:paraId="50066AF9"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P</w:t>
      </w:r>
      <w:r w:rsidRPr="003F7877">
        <w:rPr>
          <w:rFonts w:ascii="Arial" w:hAnsi="Arial" w:cs="Arial"/>
        </w:rPr>
        <w:t>odpora a poradenství pro začínající podnikatele v oblasti designu, architektury, filmového umění, nových médií</w:t>
      </w:r>
      <w:r>
        <w:rPr>
          <w:rFonts w:ascii="Arial" w:hAnsi="Arial" w:cs="Arial"/>
        </w:rPr>
        <w:t>.</w:t>
      </w:r>
    </w:p>
    <w:p w14:paraId="2142B823"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O</w:t>
      </w:r>
      <w:r w:rsidRPr="003F7877">
        <w:rPr>
          <w:rFonts w:ascii="Arial" w:hAnsi="Arial" w:cs="Arial"/>
        </w:rPr>
        <w:t>bnova průmyslového kulturního dědictví jako prostředí pro vzdělávání, trávení volného času a pro rozvoj filmového umění</w:t>
      </w:r>
      <w:r>
        <w:rPr>
          <w:rFonts w:ascii="Arial" w:hAnsi="Arial" w:cs="Arial"/>
        </w:rPr>
        <w:t>.</w:t>
      </w:r>
    </w:p>
    <w:p w14:paraId="179EDCDA"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O</w:t>
      </w:r>
      <w:r w:rsidRPr="003F7877">
        <w:rPr>
          <w:rFonts w:ascii="Arial" w:hAnsi="Arial" w:cs="Arial"/>
        </w:rPr>
        <w:t>bnova center měst a obcí KVK s podporou krajského architekta</w:t>
      </w:r>
      <w:r>
        <w:rPr>
          <w:rFonts w:ascii="Arial" w:hAnsi="Arial" w:cs="Arial"/>
        </w:rPr>
        <w:t>.</w:t>
      </w:r>
    </w:p>
    <w:p w14:paraId="448B4B45"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P</w:t>
      </w:r>
      <w:r w:rsidRPr="003F7877">
        <w:rPr>
          <w:rFonts w:ascii="Arial" w:hAnsi="Arial" w:cs="Arial"/>
        </w:rPr>
        <w:t>ropagace KVK ve světě jako mimořádného místa pro rozvoj filmového umění</w:t>
      </w:r>
      <w:r>
        <w:rPr>
          <w:rFonts w:ascii="Arial" w:hAnsi="Arial" w:cs="Arial"/>
        </w:rPr>
        <w:t>.</w:t>
      </w:r>
    </w:p>
    <w:p w14:paraId="2ED3791F"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M</w:t>
      </w:r>
      <w:r w:rsidRPr="003F7877">
        <w:rPr>
          <w:rFonts w:ascii="Arial" w:hAnsi="Arial" w:cs="Arial"/>
        </w:rPr>
        <w:t>otivační programy podporující usídlení odborníků z řad svobodných povolání (např. IT specialisté, architekti, designéři) a prioritních profesí (např. psychologové, pedagogové, odborní lékaři</w:t>
      </w:r>
      <w:r>
        <w:rPr>
          <w:rFonts w:ascii="Arial" w:hAnsi="Arial" w:cs="Arial"/>
        </w:rPr>
        <w:t>.</w:t>
      </w:r>
    </w:p>
    <w:p w14:paraId="01DA790D"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P</w:t>
      </w:r>
      <w:r w:rsidRPr="003F7877">
        <w:rPr>
          <w:rFonts w:ascii="Arial" w:hAnsi="Arial" w:cs="Arial"/>
        </w:rPr>
        <w:t>odpora podnikavosti – vznik a rozvoj podnikatelských aktivit, zejm. startovací vouchery, specifické programy pro vznik a rozjezd podnikání</w:t>
      </w:r>
      <w:r>
        <w:rPr>
          <w:rFonts w:ascii="Arial" w:hAnsi="Arial" w:cs="Arial"/>
        </w:rPr>
        <w:t>.</w:t>
      </w:r>
    </w:p>
    <w:p w14:paraId="35629295"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rPr>
      </w:pPr>
      <w:r>
        <w:rPr>
          <w:rFonts w:ascii="Arial" w:hAnsi="Arial" w:cs="Arial"/>
        </w:rPr>
        <w:t>P</w:t>
      </w:r>
      <w:r w:rsidRPr="003F7877">
        <w:rPr>
          <w:rFonts w:ascii="Arial" w:hAnsi="Arial" w:cs="Arial"/>
        </w:rPr>
        <w:t>odpora spolupráce a síťování aktérů v oblasti kulturních a kreativních odvětví, včetně přeshraniční spolupráce</w:t>
      </w:r>
      <w:r>
        <w:rPr>
          <w:rFonts w:ascii="Arial" w:hAnsi="Arial" w:cs="Arial"/>
        </w:rPr>
        <w:t>.</w:t>
      </w:r>
    </w:p>
    <w:p w14:paraId="219E3414" w14:textId="77777777" w:rsidR="00276DA9" w:rsidRPr="003F7877" w:rsidRDefault="00276DA9" w:rsidP="00C83B2E">
      <w:pPr>
        <w:pStyle w:val="Odstavecseseznamem"/>
        <w:numPr>
          <w:ilvl w:val="0"/>
          <w:numId w:val="12"/>
        </w:numPr>
        <w:spacing w:before="0" w:line="259" w:lineRule="auto"/>
        <w:ind w:left="714" w:hanging="430"/>
        <w:jc w:val="both"/>
        <w:rPr>
          <w:rFonts w:ascii="Arial" w:hAnsi="Arial" w:cs="Arial"/>
          <w:b/>
          <w:color w:val="0A1430"/>
        </w:rPr>
      </w:pPr>
      <w:r>
        <w:rPr>
          <w:rFonts w:ascii="Arial" w:hAnsi="Arial" w:cs="Arial"/>
        </w:rPr>
        <w:t>P</w:t>
      </w:r>
      <w:r w:rsidRPr="003F7877">
        <w:rPr>
          <w:rFonts w:ascii="Arial" w:hAnsi="Arial" w:cs="Arial"/>
        </w:rPr>
        <w:t>odpora marketingových aktivit a marketingových dovedností v oblasti kulturních a kreativních průmyslů</w:t>
      </w:r>
      <w:r>
        <w:rPr>
          <w:rFonts w:ascii="Arial" w:hAnsi="Arial" w:cs="Arial"/>
        </w:rPr>
        <w:t>.</w:t>
      </w:r>
    </w:p>
    <w:p w14:paraId="4D40947E" w14:textId="77777777" w:rsidR="00276DA9" w:rsidRPr="006D166E" w:rsidRDefault="00276DA9" w:rsidP="00276DA9">
      <w:pPr>
        <w:rPr>
          <w:rFonts w:ascii="Arial" w:hAnsi="Arial" w:cs="Arial"/>
        </w:rPr>
      </w:pPr>
    </w:p>
    <w:p w14:paraId="418D8C93" w14:textId="77777777" w:rsidR="00C36216" w:rsidRDefault="00C36216" w:rsidP="00C83B2E">
      <w:pPr>
        <w:pStyle w:val="Nadpis5"/>
        <w:numPr>
          <w:ilvl w:val="4"/>
          <w:numId w:val="5"/>
        </w:numPr>
        <w:rPr>
          <w:rFonts w:ascii="Arial" w:hAnsi="Arial" w:cs="Arial"/>
          <w:bCs/>
        </w:rPr>
      </w:pPr>
      <w:r w:rsidRPr="00C36216">
        <w:rPr>
          <w:rFonts w:ascii="Arial" w:hAnsi="Arial" w:cs="Arial"/>
          <w:bCs/>
        </w:rPr>
        <w:t>Specifický cíl 2.3: Digitalizace a nové produkty</w:t>
      </w:r>
    </w:p>
    <w:p w14:paraId="6E56C555" w14:textId="77777777" w:rsidR="00A42B82" w:rsidRPr="006D166E" w:rsidRDefault="00A42B82" w:rsidP="000E076F">
      <w:pPr>
        <w:spacing w:line="259" w:lineRule="auto"/>
        <w:rPr>
          <w:rFonts w:ascii="Arial" w:hAnsi="Arial" w:cs="Arial"/>
        </w:rPr>
      </w:pPr>
    </w:p>
    <w:p w14:paraId="11DD373B" w14:textId="77777777" w:rsidR="00A42B82" w:rsidRPr="00A42B82" w:rsidRDefault="00A42B82" w:rsidP="00793A73">
      <w:pPr>
        <w:pStyle w:val="Bezmezer"/>
        <w:spacing w:line="259" w:lineRule="auto"/>
        <w:jc w:val="both"/>
        <w:rPr>
          <w:sz w:val="22"/>
        </w:rPr>
      </w:pPr>
      <w:r w:rsidRPr="00A42B82">
        <w:rPr>
          <w:sz w:val="22"/>
        </w:rPr>
        <w:t xml:space="preserve">Cílem rozvoje digitalizace je 100% zasíťování území KVK infrastrukturou pro vysokorychlostní internet a tím vytvoření podmínek pro rozvoj služeb a dobré životní podmínky lidí v kterémkoli místě kraje, nejen ve městech. Dalším cílem je rozvoj služeb založených na digitálních nástrojích a rozvoj tzv. </w:t>
      </w:r>
      <w:proofErr w:type="spellStart"/>
      <w:r w:rsidRPr="00A42B82">
        <w:rPr>
          <w:sz w:val="22"/>
        </w:rPr>
        <w:t>silver</w:t>
      </w:r>
      <w:proofErr w:type="spellEnd"/>
      <w:r w:rsidRPr="00A42B82">
        <w:rPr>
          <w:sz w:val="22"/>
        </w:rPr>
        <w:t xml:space="preserve"> </w:t>
      </w:r>
      <w:proofErr w:type="spellStart"/>
      <w:r w:rsidRPr="00A42B82">
        <w:rPr>
          <w:sz w:val="22"/>
        </w:rPr>
        <w:t>economy</w:t>
      </w:r>
      <w:proofErr w:type="spellEnd"/>
      <w:r w:rsidRPr="00A42B82">
        <w:rPr>
          <w:sz w:val="22"/>
        </w:rPr>
        <w:t>, rovněž nové decentralizované energetiky.</w:t>
      </w:r>
    </w:p>
    <w:p w14:paraId="6E9C94E4" w14:textId="77777777" w:rsidR="00A42B82" w:rsidRPr="003F7877" w:rsidRDefault="00A42B82" w:rsidP="00793A73">
      <w:pPr>
        <w:pStyle w:val="Bezmezer"/>
        <w:spacing w:line="259" w:lineRule="auto"/>
        <w:jc w:val="both"/>
      </w:pPr>
    </w:p>
    <w:p w14:paraId="0808F374" w14:textId="77777777" w:rsidR="00A42B82" w:rsidRPr="003F7877" w:rsidRDefault="00A42B82" w:rsidP="00793A73">
      <w:pPr>
        <w:spacing w:line="259" w:lineRule="auto"/>
        <w:jc w:val="both"/>
        <w:rPr>
          <w:rFonts w:ascii="Arial" w:hAnsi="Arial" w:cs="Arial"/>
          <w:b/>
        </w:rPr>
      </w:pPr>
      <w:r w:rsidRPr="003F7877">
        <w:rPr>
          <w:rFonts w:ascii="Arial" w:hAnsi="Arial" w:cs="Arial"/>
          <w:b/>
        </w:rPr>
        <w:t>Zdůvodnění</w:t>
      </w:r>
    </w:p>
    <w:p w14:paraId="5A707019" w14:textId="77777777" w:rsidR="00A42B82" w:rsidRDefault="00A42B82" w:rsidP="00793A73">
      <w:pPr>
        <w:spacing w:line="259" w:lineRule="auto"/>
        <w:jc w:val="both"/>
        <w:rPr>
          <w:rFonts w:ascii="Arial" w:hAnsi="Arial" w:cs="Arial"/>
        </w:rPr>
      </w:pPr>
      <w:r w:rsidRPr="003F7877">
        <w:rPr>
          <w:rFonts w:ascii="Arial" w:hAnsi="Arial" w:cs="Arial"/>
        </w:rPr>
        <w:t>Pandemie COVID-19 urychlila využívání služeb založených na použití digitální infrastruktury a posílila riziko vytváření digitálně vyloučených lokalit i digitálně vyloučených komunit. KVK má potenciál pro rozvoj nových služeb, založených na digitálních nástrojích, a to jak pro potřeby návštěvníků – lázeňství a cestovního ruchu, tak pro potřeby místních obyvatel, zajištění služeb a pro místní podniky, rozvoj Průmyslu 4.0. Nová energetika, založená zejména na OZE a decentralizovaném zásobování, bude rovněž vyžadovat zcela nové produkty a služby s vysokou přidanou hodnotou.</w:t>
      </w:r>
    </w:p>
    <w:p w14:paraId="26894973" w14:textId="77777777" w:rsidR="00A42B82" w:rsidRPr="003F7877" w:rsidRDefault="00A42B82" w:rsidP="00793A73">
      <w:pPr>
        <w:spacing w:line="259" w:lineRule="auto"/>
        <w:jc w:val="both"/>
        <w:rPr>
          <w:rFonts w:ascii="Arial" w:hAnsi="Arial" w:cs="Arial"/>
        </w:rPr>
      </w:pPr>
    </w:p>
    <w:p w14:paraId="7BD3767F" w14:textId="77777777" w:rsidR="00A42B82" w:rsidRPr="003F7877" w:rsidRDefault="00A42B82" w:rsidP="00793A73">
      <w:pPr>
        <w:spacing w:line="259" w:lineRule="auto"/>
        <w:jc w:val="both"/>
        <w:rPr>
          <w:rFonts w:ascii="Arial" w:hAnsi="Arial" w:cs="Arial"/>
          <w:b/>
        </w:rPr>
      </w:pPr>
      <w:r w:rsidRPr="003F7877">
        <w:rPr>
          <w:rFonts w:ascii="Arial" w:hAnsi="Arial" w:cs="Arial"/>
          <w:b/>
        </w:rPr>
        <w:t>Hlavní cílové skupiny</w:t>
      </w:r>
    </w:p>
    <w:p w14:paraId="7A75EF67" w14:textId="77777777" w:rsidR="00A42B82" w:rsidRDefault="00A42B82" w:rsidP="00793A73">
      <w:pPr>
        <w:spacing w:line="259" w:lineRule="auto"/>
        <w:jc w:val="both"/>
        <w:rPr>
          <w:rFonts w:ascii="Arial" w:hAnsi="Arial" w:cs="Arial"/>
        </w:rPr>
      </w:pPr>
      <w:r>
        <w:rPr>
          <w:rFonts w:ascii="Arial" w:hAnsi="Arial" w:cs="Arial"/>
        </w:rPr>
        <w:t>Obce a jimi zřízené organizace;</w:t>
      </w:r>
      <w:r w:rsidRPr="003F7877">
        <w:rPr>
          <w:rFonts w:ascii="Arial" w:hAnsi="Arial" w:cs="Arial"/>
        </w:rPr>
        <w:t xml:space="preserve"> k</w:t>
      </w:r>
      <w:r>
        <w:rPr>
          <w:rFonts w:ascii="Arial" w:hAnsi="Arial" w:cs="Arial"/>
        </w:rPr>
        <w:t>raj a krajem zřízené organizace;</w:t>
      </w:r>
      <w:r w:rsidRPr="003F7877">
        <w:rPr>
          <w:rFonts w:ascii="Arial" w:hAnsi="Arial" w:cs="Arial"/>
        </w:rPr>
        <w:t xml:space="preserve"> malé, střední a velké podniky</w:t>
      </w:r>
      <w:r>
        <w:rPr>
          <w:rFonts w:ascii="Arial" w:hAnsi="Arial" w:cs="Arial"/>
        </w:rPr>
        <w:t>.</w:t>
      </w:r>
    </w:p>
    <w:p w14:paraId="196E39A2" w14:textId="77777777" w:rsidR="00A42B82" w:rsidRPr="003F7877" w:rsidRDefault="00A42B82" w:rsidP="00793A73">
      <w:pPr>
        <w:spacing w:line="259" w:lineRule="auto"/>
        <w:jc w:val="both"/>
        <w:rPr>
          <w:rFonts w:ascii="Arial" w:hAnsi="Arial" w:cs="Arial"/>
        </w:rPr>
      </w:pPr>
    </w:p>
    <w:p w14:paraId="34A5AF07" w14:textId="77777777" w:rsidR="00A42B82" w:rsidRPr="003F7877" w:rsidRDefault="00A42B82" w:rsidP="00793A73">
      <w:pPr>
        <w:spacing w:line="259" w:lineRule="auto"/>
        <w:jc w:val="both"/>
        <w:rPr>
          <w:rFonts w:ascii="Arial" w:hAnsi="Arial" w:cs="Arial"/>
          <w:b/>
        </w:rPr>
      </w:pPr>
      <w:r w:rsidRPr="003F7877">
        <w:rPr>
          <w:rFonts w:ascii="Arial" w:hAnsi="Arial" w:cs="Arial"/>
          <w:b/>
        </w:rPr>
        <w:t xml:space="preserve">Typy příjemců </w:t>
      </w:r>
    </w:p>
    <w:p w14:paraId="53387BB4" w14:textId="01ECE757" w:rsidR="00A42B82" w:rsidRDefault="00A42B82" w:rsidP="00793A73">
      <w:pPr>
        <w:spacing w:line="259" w:lineRule="auto"/>
        <w:jc w:val="both"/>
        <w:rPr>
          <w:rFonts w:ascii="Arial" w:hAnsi="Arial" w:cs="Arial"/>
        </w:rPr>
      </w:pPr>
      <w:r>
        <w:rPr>
          <w:rFonts w:ascii="Arial" w:hAnsi="Arial" w:cs="Arial"/>
        </w:rPr>
        <w:t>O</w:t>
      </w:r>
      <w:r w:rsidRPr="003F7877">
        <w:rPr>
          <w:rFonts w:ascii="Arial" w:hAnsi="Arial" w:cs="Arial"/>
        </w:rPr>
        <w:t>bce a jimi zřizované organizace</w:t>
      </w:r>
      <w:r>
        <w:rPr>
          <w:rFonts w:ascii="Arial" w:hAnsi="Arial" w:cs="Arial"/>
        </w:rPr>
        <w:t>;</w:t>
      </w:r>
      <w:r w:rsidRPr="003F7877">
        <w:rPr>
          <w:rFonts w:ascii="Arial" w:hAnsi="Arial" w:cs="Arial"/>
        </w:rPr>
        <w:t xml:space="preserve"> kraj a jím zřizované nebo zakládané organizace</w:t>
      </w:r>
      <w:r>
        <w:rPr>
          <w:rFonts w:ascii="Arial" w:hAnsi="Arial" w:cs="Arial"/>
        </w:rPr>
        <w:t>;</w:t>
      </w:r>
      <w:r w:rsidRPr="003F7877">
        <w:rPr>
          <w:rFonts w:ascii="Arial" w:hAnsi="Arial" w:cs="Arial"/>
        </w:rPr>
        <w:t xml:space="preserve"> malé, střední a velké podniky</w:t>
      </w:r>
      <w:r>
        <w:rPr>
          <w:rFonts w:ascii="Arial" w:hAnsi="Arial" w:cs="Arial"/>
        </w:rPr>
        <w:t>;</w:t>
      </w:r>
      <w:r w:rsidRPr="003F7877">
        <w:rPr>
          <w:rFonts w:ascii="Arial" w:hAnsi="Arial" w:cs="Arial"/>
        </w:rPr>
        <w:t xml:space="preserve"> OSVČ</w:t>
      </w:r>
      <w:ins w:id="10" w:author="Lorenzová Petra" w:date="2025-07-02T15:35:00Z">
        <w:r w:rsidR="00EC282F">
          <w:rPr>
            <w:rFonts w:ascii="Arial" w:hAnsi="Arial" w:cs="Arial"/>
          </w:rPr>
          <w:t xml:space="preserve">, </w:t>
        </w:r>
        <w:r w:rsidR="00EC282F" w:rsidRPr="00E73BD7">
          <w:rPr>
            <w:rFonts w:ascii="Arial" w:hAnsi="Arial" w:cs="Arial"/>
          </w:rPr>
          <w:t>Krajská hospodářská komora Karlovarského kraje.</w:t>
        </w:r>
      </w:ins>
      <w:r>
        <w:rPr>
          <w:rFonts w:ascii="Arial" w:hAnsi="Arial" w:cs="Arial"/>
        </w:rPr>
        <w:t>.</w:t>
      </w:r>
    </w:p>
    <w:p w14:paraId="38EE9244" w14:textId="3DA2ED6C" w:rsidR="008674D5" w:rsidRDefault="008674D5" w:rsidP="00F07194">
      <w:pPr>
        <w:spacing w:line="259" w:lineRule="auto"/>
        <w:ind w:firstLine="708"/>
        <w:jc w:val="both"/>
        <w:rPr>
          <w:rFonts w:ascii="Arial" w:hAnsi="Arial" w:cs="Arial"/>
        </w:rPr>
      </w:pPr>
    </w:p>
    <w:p w14:paraId="2E7B27FF" w14:textId="45BA28BE" w:rsidR="00F07194" w:rsidRDefault="00F07194" w:rsidP="00F07194">
      <w:pPr>
        <w:spacing w:line="259" w:lineRule="auto"/>
        <w:ind w:firstLine="708"/>
        <w:jc w:val="both"/>
        <w:rPr>
          <w:rFonts w:ascii="Arial" w:hAnsi="Arial" w:cs="Arial"/>
        </w:rPr>
      </w:pPr>
    </w:p>
    <w:p w14:paraId="11B9E954" w14:textId="77777777" w:rsidR="00F07194" w:rsidRDefault="00F07194" w:rsidP="00F07194">
      <w:pPr>
        <w:spacing w:line="259" w:lineRule="auto"/>
        <w:ind w:firstLine="708"/>
        <w:jc w:val="both"/>
        <w:rPr>
          <w:rFonts w:ascii="Arial" w:hAnsi="Arial" w:cs="Arial"/>
        </w:rPr>
      </w:pPr>
    </w:p>
    <w:p w14:paraId="23FE3AAB" w14:textId="77777777" w:rsidR="00A42B82" w:rsidRPr="003F7877" w:rsidRDefault="00A42B82" w:rsidP="00793A73">
      <w:pPr>
        <w:spacing w:line="259" w:lineRule="auto"/>
        <w:jc w:val="both"/>
        <w:rPr>
          <w:rFonts w:ascii="Arial" w:hAnsi="Arial" w:cs="Arial"/>
          <w:b/>
        </w:rPr>
      </w:pPr>
      <w:r w:rsidRPr="003F7877">
        <w:rPr>
          <w:rFonts w:ascii="Arial" w:hAnsi="Arial" w:cs="Arial"/>
          <w:b/>
        </w:rPr>
        <w:t>Synergie a komplementarity</w:t>
      </w:r>
    </w:p>
    <w:p w14:paraId="6B1D661E" w14:textId="6C7BF53B" w:rsidR="00A42B82" w:rsidRDefault="00A42B82" w:rsidP="00793A73">
      <w:pPr>
        <w:spacing w:line="259" w:lineRule="auto"/>
        <w:jc w:val="both"/>
        <w:rPr>
          <w:rFonts w:ascii="Arial" w:hAnsi="Arial" w:cs="Arial"/>
        </w:rPr>
      </w:pPr>
      <w:r w:rsidRPr="003F7877">
        <w:rPr>
          <w:rFonts w:ascii="Arial" w:hAnsi="Arial" w:cs="Arial"/>
        </w:rPr>
        <w:t>OP TAK</w:t>
      </w:r>
      <w:r>
        <w:rPr>
          <w:rFonts w:ascii="Arial" w:hAnsi="Arial" w:cs="Arial"/>
        </w:rPr>
        <w:t>;</w:t>
      </w:r>
      <w:r w:rsidRPr="003F7877">
        <w:rPr>
          <w:rFonts w:ascii="Arial" w:hAnsi="Arial" w:cs="Arial"/>
        </w:rPr>
        <w:t xml:space="preserve"> IROP – z OPST budou financovány komplementární aktivity, komplementarity budou posuzovány jak z hlediska rozsahu projektů, uznatelných nákladů typů projektů i příjemců</w:t>
      </w:r>
      <w:r>
        <w:rPr>
          <w:rFonts w:ascii="Arial" w:hAnsi="Arial" w:cs="Arial"/>
        </w:rPr>
        <w:t>.</w:t>
      </w:r>
    </w:p>
    <w:p w14:paraId="61E38F59" w14:textId="77777777" w:rsidR="00A42B82" w:rsidRPr="003F7877" w:rsidRDefault="00A42B82" w:rsidP="00793A73">
      <w:pPr>
        <w:spacing w:line="259" w:lineRule="auto"/>
        <w:jc w:val="both"/>
        <w:rPr>
          <w:rFonts w:ascii="Arial" w:hAnsi="Arial" w:cs="Arial"/>
        </w:rPr>
      </w:pPr>
    </w:p>
    <w:p w14:paraId="71FF2C4F" w14:textId="77777777" w:rsidR="00A42B82" w:rsidRPr="003F7877" w:rsidRDefault="00A42B82" w:rsidP="00793A73">
      <w:pPr>
        <w:spacing w:line="259" w:lineRule="auto"/>
        <w:jc w:val="both"/>
        <w:rPr>
          <w:rFonts w:ascii="Arial" w:hAnsi="Arial" w:cs="Arial"/>
          <w:b/>
        </w:rPr>
      </w:pPr>
      <w:r w:rsidRPr="003F7877">
        <w:rPr>
          <w:rFonts w:ascii="Arial" w:hAnsi="Arial" w:cs="Arial"/>
          <w:b/>
        </w:rPr>
        <w:t>Typové intervence</w:t>
      </w:r>
    </w:p>
    <w:p w14:paraId="6553D0E0"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K</w:t>
      </w:r>
      <w:r w:rsidRPr="003F7877">
        <w:rPr>
          <w:rFonts w:ascii="Arial" w:hAnsi="Arial" w:cs="Arial"/>
        </w:rPr>
        <w:t>rajská strategie digitalizace a podpory rozvoje digitálních služeb pro veřejný i soukromý sektor</w:t>
      </w:r>
      <w:r>
        <w:rPr>
          <w:rFonts w:ascii="Arial" w:hAnsi="Arial" w:cs="Arial"/>
        </w:rPr>
        <w:t>.</w:t>
      </w:r>
    </w:p>
    <w:p w14:paraId="5B811D15"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V</w:t>
      </w:r>
      <w:r w:rsidRPr="003F7877">
        <w:rPr>
          <w:rFonts w:ascii="Arial" w:hAnsi="Arial" w:cs="Arial"/>
        </w:rPr>
        <w:t>ytvoření a provozování poradenské infrastruktury pro rozvoj digitalizace (fyzické digitální infrastruktury) v</w:t>
      </w:r>
      <w:r>
        <w:rPr>
          <w:rFonts w:ascii="Arial" w:hAnsi="Arial" w:cs="Arial"/>
        </w:rPr>
        <w:t> </w:t>
      </w:r>
      <w:r w:rsidRPr="003F7877">
        <w:rPr>
          <w:rFonts w:ascii="Arial" w:hAnsi="Arial" w:cs="Arial"/>
        </w:rPr>
        <w:t>kraji</w:t>
      </w:r>
      <w:r>
        <w:rPr>
          <w:rFonts w:ascii="Arial" w:hAnsi="Arial" w:cs="Arial"/>
        </w:rPr>
        <w:t>.</w:t>
      </w:r>
    </w:p>
    <w:p w14:paraId="03458433"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V</w:t>
      </w:r>
      <w:r w:rsidRPr="003F7877">
        <w:rPr>
          <w:rFonts w:ascii="Arial" w:hAnsi="Arial" w:cs="Arial"/>
        </w:rPr>
        <w:t>ytipování bílých míst v pokrytí signálem a digitální infrastrukturou a jejich provedení k tomu zřízenou krajskou organizací</w:t>
      </w:r>
      <w:r>
        <w:rPr>
          <w:rFonts w:ascii="Arial" w:hAnsi="Arial" w:cs="Arial"/>
        </w:rPr>
        <w:t>.</w:t>
      </w:r>
    </w:p>
    <w:p w14:paraId="1CED5CA4"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P</w:t>
      </w:r>
      <w:r w:rsidRPr="003F7877">
        <w:rPr>
          <w:rFonts w:ascii="Arial" w:hAnsi="Arial" w:cs="Arial"/>
        </w:rPr>
        <w:t>odpora vytvoření datové platformy kraje s možností připojení obcí, malých a středních podniků</w:t>
      </w:r>
      <w:r>
        <w:rPr>
          <w:rFonts w:ascii="Arial" w:hAnsi="Arial" w:cs="Arial"/>
        </w:rPr>
        <w:t>.</w:t>
      </w:r>
    </w:p>
    <w:p w14:paraId="5907B753"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P</w:t>
      </w:r>
      <w:r w:rsidRPr="003F7877">
        <w:rPr>
          <w:rFonts w:ascii="Arial" w:hAnsi="Arial" w:cs="Arial"/>
        </w:rPr>
        <w:t>odpora vzniku nových služeb založených na veřejně dostupných datech pořizovaných z veřejných prostředků (ve formátu open data)</w:t>
      </w:r>
      <w:r>
        <w:rPr>
          <w:rFonts w:ascii="Arial" w:hAnsi="Arial" w:cs="Arial"/>
        </w:rPr>
        <w:t>.</w:t>
      </w:r>
    </w:p>
    <w:p w14:paraId="1810E164"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P</w:t>
      </w:r>
      <w:r w:rsidRPr="003F7877">
        <w:rPr>
          <w:rFonts w:ascii="Arial" w:hAnsi="Arial" w:cs="Arial"/>
        </w:rPr>
        <w:t>odpora vytváření digitálních dvojčat pro efektivní výrobu v malých a středních podnicích</w:t>
      </w:r>
      <w:r>
        <w:rPr>
          <w:rFonts w:ascii="Arial" w:hAnsi="Arial" w:cs="Arial"/>
        </w:rPr>
        <w:t>.</w:t>
      </w:r>
    </w:p>
    <w:p w14:paraId="5AA384EE"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P</w:t>
      </w:r>
      <w:r w:rsidRPr="003F7877">
        <w:rPr>
          <w:rFonts w:ascii="Arial" w:hAnsi="Arial" w:cs="Arial"/>
        </w:rPr>
        <w:t>odpora digitalizace podniků na území KVK</w:t>
      </w:r>
      <w:r>
        <w:rPr>
          <w:rFonts w:ascii="Arial" w:hAnsi="Arial" w:cs="Arial"/>
        </w:rPr>
        <w:t>.</w:t>
      </w:r>
    </w:p>
    <w:p w14:paraId="4E2F82DD"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P</w:t>
      </w:r>
      <w:r w:rsidRPr="003F7877">
        <w:rPr>
          <w:rFonts w:ascii="Arial" w:hAnsi="Arial" w:cs="Arial"/>
        </w:rPr>
        <w:t xml:space="preserve">odpora konceptu evidence </w:t>
      </w:r>
      <w:proofErr w:type="spellStart"/>
      <w:r w:rsidRPr="003F7877">
        <w:rPr>
          <w:rFonts w:ascii="Arial" w:hAnsi="Arial" w:cs="Arial"/>
        </w:rPr>
        <w:t>based</w:t>
      </w:r>
      <w:proofErr w:type="spellEnd"/>
      <w:r w:rsidRPr="003F7877">
        <w:rPr>
          <w:rFonts w:ascii="Arial" w:hAnsi="Arial" w:cs="Arial"/>
        </w:rPr>
        <w:t xml:space="preserve"> </w:t>
      </w:r>
      <w:proofErr w:type="spellStart"/>
      <w:r w:rsidRPr="003F7877">
        <w:rPr>
          <w:rFonts w:ascii="Arial" w:hAnsi="Arial" w:cs="Arial"/>
        </w:rPr>
        <w:t>policy</w:t>
      </w:r>
      <w:proofErr w:type="spellEnd"/>
      <w:r w:rsidRPr="003F7877">
        <w:rPr>
          <w:rFonts w:ascii="Arial" w:hAnsi="Arial" w:cs="Arial"/>
        </w:rPr>
        <w:t xml:space="preserve"> při řízení strategického rozvoje kraje a obcí (vč. využití big data pro sledování dopadů intervencí)</w:t>
      </w:r>
      <w:r>
        <w:rPr>
          <w:rFonts w:ascii="Arial" w:hAnsi="Arial" w:cs="Arial"/>
        </w:rPr>
        <w:t>.</w:t>
      </w:r>
    </w:p>
    <w:p w14:paraId="0FBC416A"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P</w:t>
      </w:r>
      <w:r w:rsidRPr="003F7877">
        <w:rPr>
          <w:rFonts w:ascii="Arial" w:hAnsi="Arial" w:cs="Arial"/>
        </w:rPr>
        <w:t>odpora vzdělávání zaměstnanců pro zásadní procesní inovace v podnicích založených na digitálních technologiích</w:t>
      </w:r>
      <w:r>
        <w:rPr>
          <w:rFonts w:ascii="Arial" w:hAnsi="Arial" w:cs="Arial"/>
        </w:rPr>
        <w:t>.</w:t>
      </w:r>
    </w:p>
    <w:p w14:paraId="44262CEA"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V</w:t>
      </w:r>
      <w:r w:rsidRPr="003F7877">
        <w:rPr>
          <w:rFonts w:ascii="Arial" w:hAnsi="Arial" w:cs="Arial"/>
        </w:rPr>
        <w:t>ytvoření a rozvoj aktivit krajského digitálního hubu</w:t>
      </w:r>
      <w:r>
        <w:rPr>
          <w:rFonts w:ascii="Arial" w:hAnsi="Arial" w:cs="Arial"/>
        </w:rPr>
        <w:t>.</w:t>
      </w:r>
    </w:p>
    <w:p w14:paraId="0795E9B3"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D</w:t>
      </w:r>
      <w:r w:rsidRPr="003F7877">
        <w:rPr>
          <w:rFonts w:ascii="Arial" w:hAnsi="Arial" w:cs="Arial"/>
        </w:rPr>
        <w:t>igitální vouchery – program podpory zavádění nových řešení v podnicích a v obcích za podpory poradenských a výzkumných organizací</w:t>
      </w:r>
      <w:r>
        <w:rPr>
          <w:rFonts w:ascii="Arial" w:hAnsi="Arial" w:cs="Arial"/>
        </w:rPr>
        <w:t>.</w:t>
      </w:r>
    </w:p>
    <w:p w14:paraId="1D331F98"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V</w:t>
      </w:r>
      <w:r w:rsidRPr="003F7877">
        <w:rPr>
          <w:rFonts w:ascii="Arial" w:hAnsi="Arial" w:cs="Arial"/>
        </w:rPr>
        <w:t>ytvoření krajské sítě poradců pro SMART řešení v obcích a městech KVK</w:t>
      </w:r>
      <w:r>
        <w:rPr>
          <w:rFonts w:ascii="Arial" w:hAnsi="Arial" w:cs="Arial"/>
        </w:rPr>
        <w:t>.</w:t>
      </w:r>
    </w:p>
    <w:p w14:paraId="4D4FBA19" w14:textId="77777777" w:rsidR="00A42B82" w:rsidRPr="003F7877"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P</w:t>
      </w:r>
      <w:r w:rsidRPr="003F7877">
        <w:rPr>
          <w:rFonts w:ascii="Arial" w:hAnsi="Arial" w:cs="Arial"/>
        </w:rPr>
        <w:t>odpora vývoje nových produktů pro využití OZE a nové řízení energetických sítí</w:t>
      </w:r>
      <w:r>
        <w:rPr>
          <w:rFonts w:ascii="Arial" w:hAnsi="Arial" w:cs="Arial"/>
        </w:rPr>
        <w:t>.</w:t>
      </w:r>
    </w:p>
    <w:p w14:paraId="06A32D8C" w14:textId="77777777" w:rsidR="00A42B82" w:rsidRDefault="00A42B82" w:rsidP="00C83B2E">
      <w:pPr>
        <w:pStyle w:val="Odstavecseseznamem"/>
        <w:numPr>
          <w:ilvl w:val="0"/>
          <w:numId w:val="14"/>
        </w:numPr>
        <w:spacing w:before="0" w:line="259" w:lineRule="auto"/>
        <w:ind w:hanging="436"/>
        <w:jc w:val="both"/>
        <w:rPr>
          <w:rFonts w:ascii="Arial" w:hAnsi="Arial" w:cs="Arial"/>
        </w:rPr>
      </w:pPr>
      <w:r>
        <w:rPr>
          <w:rFonts w:ascii="Arial" w:hAnsi="Arial" w:cs="Arial"/>
        </w:rPr>
        <w:t>P</w:t>
      </w:r>
      <w:r w:rsidRPr="003F7877">
        <w:rPr>
          <w:rFonts w:ascii="Arial" w:hAnsi="Arial" w:cs="Arial"/>
        </w:rPr>
        <w:t xml:space="preserve">odpora služeb pro trávení volného času starších občanů a výrobků pro tzv. </w:t>
      </w:r>
      <w:proofErr w:type="spellStart"/>
      <w:r w:rsidRPr="003F7877">
        <w:rPr>
          <w:rFonts w:ascii="Arial" w:hAnsi="Arial" w:cs="Arial"/>
        </w:rPr>
        <w:t>silver</w:t>
      </w:r>
      <w:proofErr w:type="spellEnd"/>
      <w:r w:rsidRPr="003F7877">
        <w:rPr>
          <w:rFonts w:ascii="Arial" w:hAnsi="Arial" w:cs="Arial"/>
        </w:rPr>
        <w:t xml:space="preserve"> </w:t>
      </w:r>
      <w:proofErr w:type="spellStart"/>
      <w:r w:rsidRPr="003F7877">
        <w:rPr>
          <w:rFonts w:ascii="Arial" w:hAnsi="Arial" w:cs="Arial"/>
        </w:rPr>
        <w:t>economy</w:t>
      </w:r>
      <w:proofErr w:type="spellEnd"/>
      <w:r>
        <w:rPr>
          <w:rFonts w:ascii="Arial" w:hAnsi="Arial" w:cs="Arial"/>
        </w:rPr>
        <w:t>.</w:t>
      </w:r>
    </w:p>
    <w:p w14:paraId="3D170CE1" w14:textId="77777777" w:rsidR="00C36216" w:rsidRDefault="00C36216" w:rsidP="00793A73">
      <w:pPr>
        <w:spacing w:line="259" w:lineRule="auto"/>
        <w:jc w:val="both"/>
        <w:rPr>
          <w:b/>
          <w:sz w:val="24"/>
          <w:szCs w:val="24"/>
        </w:rPr>
      </w:pPr>
    </w:p>
    <w:p w14:paraId="3855F658" w14:textId="77777777" w:rsidR="00C36216" w:rsidRDefault="00111487" w:rsidP="00052C36">
      <w:pPr>
        <w:pStyle w:val="Nadpis4"/>
        <w:ind w:left="0" w:firstLine="0"/>
        <w:rPr>
          <w:rFonts w:ascii="Arial" w:eastAsiaTheme="minorHAnsi" w:hAnsi="Arial" w:cs="Arial"/>
          <w:b/>
          <w:i w:val="0"/>
          <w:iCs w:val="0"/>
          <w:sz w:val="26"/>
          <w:szCs w:val="26"/>
          <w:lang w:eastAsia="en-US" w:bidi="ar-SA"/>
        </w:rPr>
      </w:pPr>
      <w:r>
        <w:rPr>
          <w:rFonts w:ascii="Arial" w:eastAsiaTheme="minorHAnsi" w:hAnsi="Arial" w:cs="Arial"/>
          <w:b/>
          <w:i w:val="0"/>
          <w:iCs w:val="0"/>
          <w:sz w:val="26"/>
          <w:szCs w:val="26"/>
          <w:lang w:eastAsia="en-US" w:bidi="ar-SA"/>
        </w:rPr>
        <w:t xml:space="preserve">II. </w:t>
      </w:r>
      <w:r w:rsidR="00230C4F" w:rsidRPr="007C7BAD">
        <w:rPr>
          <w:rFonts w:ascii="Arial" w:eastAsiaTheme="minorHAnsi" w:hAnsi="Arial" w:cs="Arial"/>
          <w:b/>
          <w:i w:val="0"/>
          <w:iCs w:val="0"/>
          <w:sz w:val="26"/>
          <w:szCs w:val="26"/>
          <w:lang w:eastAsia="en-US" w:bidi="ar-SA"/>
        </w:rPr>
        <w:t>Společenská transformace</w:t>
      </w:r>
    </w:p>
    <w:p w14:paraId="54D8694E" w14:textId="77777777" w:rsidR="00111487" w:rsidRPr="00111487" w:rsidRDefault="00111487" w:rsidP="00111487">
      <w:pPr>
        <w:rPr>
          <w:rFonts w:eastAsiaTheme="minorHAnsi"/>
          <w:lang w:eastAsia="en-US" w:bidi="ar-SA"/>
        </w:rPr>
      </w:pPr>
    </w:p>
    <w:p w14:paraId="0D4CBF4A" w14:textId="77777777" w:rsidR="00C36216" w:rsidRDefault="00C36216" w:rsidP="00C83B2E">
      <w:pPr>
        <w:pStyle w:val="Nadpis4"/>
        <w:numPr>
          <w:ilvl w:val="3"/>
          <w:numId w:val="5"/>
        </w:numPr>
        <w:rPr>
          <w:rFonts w:ascii="Arial" w:hAnsi="Arial" w:cs="Arial"/>
          <w:bCs/>
          <w:iCs w:val="0"/>
          <w:sz w:val="24"/>
          <w:szCs w:val="24"/>
        </w:rPr>
      </w:pPr>
      <w:r w:rsidRPr="00C90408">
        <w:rPr>
          <w:rFonts w:ascii="Arial" w:hAnsi="Arial" w:cs="Arial"/>
          <w:bCs/>
          <w:iCs w:val="0"/>
          <w:sz w:val="24"/>
          <w:szCs w:val="24"/>
        </w:rPr>
        <w:t>Znalosti</w:t>
      </w:r>
    </w:p>
    <w:p w14:paraId="54532737" w14:textId="77777777" w:rsidR="005C40F6" w:rsidRPr="006D166E" w:rsidRDefault="005C40F6" w:rsidP="00793A73">
      <w:pPr>
        <w:spacing w:line="259" w:lineRule="auto"/>
        <w:rPr>
          <w:rFonts w:ascii="Arial" w:hAnsi="Arial" w:cs="Arial"/>
        </w:rPr>
      </w:pPr>
    </w:p>
    <w:p w14:paraId="15143EB4" w14:textId="77777777" w:rsidR="008674D5" w:rsidRDefault="00C36216" w:rsidP="00793A73">
      <w:pPr>
        <w:spacing w:line="259" w:lineRule="auto"/>
        <w:jc w:val="both"/>
        <w:rPr>
          <w:rFonts w:ascii="Arial" w:eastAsiaTheme="minorHAnsi" w:hAnsi="Arial" w:cs="Arial"/>
          <w:color w:val="000000" w:themeColor="text1"/>
          <w:lang w:eastAsia="en-US" w:bidi="ar-SA"/>
        </w:rPr>
      </w:pPr>
      <w:r w:rsidRPr="00C90408">
        <w:rPr>
          <w:rFonts w:ascii="Arial" w:eastAsiaTheme="minorHAnsi" w:hAnsi="Arial" w:cs="Arial"/>
          <w:color w:val="000000" w:themeColor="text1"/>
          <w:lang w:eastAsia="en-US" w:bidi="ar-SA"/>
        </w:rPr>
        <w:t xml:space="preserve">Cílem </w:t>
      </w:r>
      <w:r w:rsidR="001A4F23">
        <w:rPr>
          <w:rFonts w:ascii="Arial" w:eastAsiaTheme="minorHAnsi" w:hAnsi="Arial" w:cs="Arial"/>
          <w:color w:val="000000" w:themeColor="text1"/>
          <w:lang w:eastAsia="en-US" w:bidi="ar-SA"/>
        </w:rPr>
        <w:t>programu</w:t>
      </w:r>
      <w:r w:rsidR="00230C4F">
        <w:rPr>
          <w:rFonts w:ascii="Arial" w:eastAsiaTheme="minorHAnsi" w:hAnsi="Arial" w:cs="Arial"/>
          <w:color w:val="000000" w:themeColor="text1"/>
          <w:lang w:eastAsia="en-US" w:bidi="ar-SA"/>
        </w:rPr>
        <w:t xml:space="preserve"> </w:t>
      </w:r>
      <w:r w:rsidRPr="00C90408">
        <w:rPr>
          <w:rFonts w:ascii="Arial" w:eastAsiaTheme="minorHAnsi" w:hAnsi="Arial" w:cs="Arial"/>
          <w:color w:val="000000" w:themeColor="text1"/>
          <w:lang w:eastAsia="en-US" w:bidi="ar-SA"/>
        </w:rPr>
        <w:t>je změnit strukturu středoškolského vzdělávání, aby odpovídala potřebám trhu práce, zvýšit počet studentů gymnázií a poskytnout studentům možnost pokračování ve studiu na vysokých školách přímo v KVK.</w:t>
      </w:r>
      <w:r w:rsidR="006D166E">
        <w:rPr>
          <w:rFonts w:ascii="Arial" w:eastAsiaTheme="minorHAnsi" w:hAnsi="Arial" w:cs="Arial"/>
          <w:color w:val="000000" w:themeColor="text1"/>
          <w:lang w:eastAsia="en-US" w:bidi="ar-SA"/>
        </w:rPr>
        <w:t xml:space="preserve"> </w:t>
      </w:r>
    </w:p>
    <w:p w14:paraId="44B62B13" w14:textId="77777777" w:rsidR="008674D5" w:rsidRDefault="008674D5" w:rsidP="00793A73">
      <w:pPr>
        <w:spacing w:line="259" w:lineRule="auto"/>
        <w:jc w:val="both"/>
        <w:rPr>
          <w:rFonts w:ascii="Arial" w:eastAsiaTheme="minorHAnsi" w:hAnsi="Arial" w:cs="Arial"/>
          <w:color w:val="000000" w:themeColor="text1"/>
          <w:lang w:eastAsia="en-US" w:bidi="ar-SA"/>
        </w:rPr>
      </w:pPr>
    </w:p>
    <w:p w14:paraId="1B9F4DC6" w14:textId="77777777" w:rsidR="00C36216" w:rsidRPr="006D166E" w:rsidRDefault="00C36216" w:rsidP="00793A73">
      <w:pPr>
        <w:spacing w:line="259" w:lineRule="auto"/>
        <w:jc w:val="both"/>
        <w:rPr>
          <w:rFonts w:ascii="Arial" w:eastAsiaTheme="minorHAnsi" w:hAnsi="Arial" w:cs="Arial"/>
          <w:color w:val="000000" w:themeColor="text1"/>
          <w:lang w:eastAsia="en-US" w:bidi="ar-SA"/>
        </w:rPr>
      </w:pPr>
      <w:r w:rsidRPr="00C90408">
        <w:rPr>
          <w:rFonts w:ascii="Arial" w:eastAsiaTheme="minorHAnsi" w:hAnsi="Arial" w:cs="Arial"/>
          <w:color w:val="000000" w:themeColor="text1"/>
          <w:lang w:eastAsia="en-US" w:bidi="ar-SA"/>
        </w:rPr>
        <w:t>Zvláštní péčí v mateřských a na základních školách dosáhnout vyššího podílu středoškoláků a vysokoškoláků ze sociálně slabších rodin. Vytvořit dlouhodobě funkční systém pro rekvalifikace a celoživotní vzdělávání.</w:t>
      </w:r>
      <w:r w:rsidRPr="00200405">
        <w:rPr>
          <w:sz w:val="24"/>
          <w:szCs w:val="24"/>
        </w:rPr>
        <w:t xml:space="preserve"> </w:t>
      </w:r>
    </w:p>
    <w:p w14:paraId="49775E8D" w14:textId="77777777" w:rsidR="00C90408" w:rsidRPr="006D166E" w:rsidRDefault="00C90408" w:rsidP="00793A73">
      <w:pPr>
        <w:spacing w:line="259" w:lineRule="auto"/>
        <w:jc w:val="both"/>
        <w:rPr>
          <w:rFonts w:ascii="Arial" w:hAnsi="Arial" w:cs="Arial"/>
        </w:rPr>
      </w:pPr>
    </w:p>
    <w:tbl>
      <w:tblPr>
        <w:tblStyle w:val="Svtltabulkasmkou1zvraznn1"/>
        <w:tblW w:w="9124" w:type="dxa"/>
        <w:tblLook w:val="04A0" w:firstRow="1" w:lastRow="0" w:firstColumn="1" w:lastColumn="0" w:noHBand="0" w:noVBand="1"/>
      </w:tblPr>
      <w:tblGrid>
        <w:gridCol w:w="1326"/>
        <w:gridCol w:w="7798"/>
      </w:tblGrid>
      <w:tr w:rsidR="00C90408" w:rsidRPr="002A17B9" w14:paraId="4EBCE642" w14:textId="77777777" w:rsidTr="004B3EE7">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326" w:type="dxa"/>
          </w:tcPr>
          <w:p w14:paraId="037314DA" w14:textId="77777777" w:rsidR="00C90408" w:rsidRPr="002C67B7" w:rsidRDefault="00C90408" w:rsidP="004B3EE7">
            <w:pPr>
              <w:pStyle w:val="Zkladnodstavec"/>
              <w:rPr>
                <w:rStyle w:val="Bnpsmo"/>
                <w:rFonts w:ascii="Arial" w:hAnsi="Arial" w:cs="Arial"/>
                <w:b w:val="0"/>
                <w:bCs w:val="0"/>
                <w:sz w:val="18"/>
                <w:szCs w:val="18"/>
              </w:rPr>
            </w:pPr>
            <w:r w:rsidRPr="002C67B7">
              <w:rPr>
                <w:rStyle w:val="Bnpsmo"/>
                <w:rFonts w:ascii="Arial" w:hAnsi="Arial" w:cs="Arial"/>
                <w:bCs w:val="0"/>
                <w:sz w:val="18"/>
                <w:szCs w:val="18"/>
              </w:rPr>
              <w:t>Alokace</w:t>
            </w:r>
          </w:p>
        </w:tc>
        <w:tc>
          <w:tcPr>
            <w:tcW w:w="7798" w:type="dxa"/>
          </w:tcPr>
          <w:p w14:paraId="70F3A990" w14:textId="77777777" w:rsidR="00C90408" w:rsidRPr="002C67B7" w:rsidRDefault="00C90408" w:rsidP="004B3EE7">
            <w:pPr>
              <w:pStyle w:val="Zkladnodstavec"/>
              <w:cnfStyle w:val="100000000000" w:firstRow="1" w:lastRow="0" w:firstColumn="0" w:lastColumn="0" w:oddVBand="0" w:evenVBand="0" w:oddHBand="0" w:evenHBand="0" w:firstRowFirstColumn="0" w:firstRowLastColumn="0" w:lastRowFirstColumn="0" w:lastRowLastColumn="0"/>
              <w:rPr>
                <w:rStyle w:val="Bnpsmo"/>
                <w:rFonts w:ascii="Arial" w:hAnsi="Arial" w:cs="Arial"/>
                <w:b w:val="0"/>
                <w:bCs w:val="0"/>
                <w:sz w:val="18"/>
                <w:szCs w:val="18"/>
              </w:rPr>
            </w:pPr>
            <w:r w:rsidRPr="002C67B7">
              <w:rPr>
                <w:rStyle w:val="Bnpsmo"/>
                <w:rFonts w:ascii="Arial" w:hAnsi="Arial" w:cs="Arial"/>
                <w:bCs w:val="0"/>
                <w:sz w:val="18"/>
                <w:szCs w:val="18"/>
              </w:rPr>
              <w:t>Specifické cíle</w:t>
            </w:r>
          </w:p>
        </w:tc>
      </w:tr>
      <w:tr w:rsidR="00C90408" w:rsidRPr="002A17B9" w14:paraId="22A08A0A" w14:textId="77777777" w:rsidTr="004B3EE7">
        <w:trPr>
          <w:trHeight w:val="262"/>
        </w:trPr>
        <w:tc>
          <w:tcPr>
            <w:cnfStyle w:val="001000000000" w:firstRow="0" w:lastRow="0" w:firstColumn="1" w:lastColumn="0" w:oddVBand="0" w:evenVBand="0" w:oddHBand="0" w:evenHBand="0" w:firstRowFirstColumn="0" w:firstRowLastColumn="0" w:lastRowFirstColumn="0" w:lastRowLastColumn="0"/>
            <w:tcW w:w="1326" w:type="dxa"/>
          </w:tcPr>
          <w:p w14:paraId="3FDA5003" w14:textId="77777777" w:rsidR="00C90408" w:rsidRPr="002C67B7" w:rsidRDefault="00C90408" w:rsidP="004B3EE7">
            <w:pPr>
              <w:pStyle w:val="Zkladnodstavec"/>
              <w:spacing w:line="240" w:lineRule="auto"/>
              <w:rPr>
                <w:rStyle w:val="Bnpsmo"/>
                <w:rFonts w:ascii="Arial" w:hAnsi="Arial" w:cs="Arial"/>
                <w:bCs w:val="0"/>
                <w:sz w:val="18"/>
                <w:szCs w:val="18"/>
              </w:rPr>
            </w:pPr>
            <w:r w:rsidRPr="002C67B7">
              <w:rPr>
                <w:rStyle w:val="Bnpsmo"/>
                <w:rFonts w:ascii="Arial" w:hAnsi="Arial" w:cs="Arial"/>
                <w:bCs w:val="0"/>
                <w:sz w:val="18"/>
                <w:szCs w:val="18"/>
              </w:rPr>
              <w:t>18 %</w:t>
            </w:r>
          </w:p>
        </w:tc>
        <w:tc>
          <w:tcPr>
            <w:tcW w:w="7798" w:type="dxa"/>
          </w:tcPr>
          <w:p w14:paraId="353C5B5B" w14:textId="77777777" w:rsidR="00C90408" w:rsidRPr="002C67B7" w:rsidRDefault="00C90408" w:rsidP="004B3EE7">
            <w:pPr>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color w:val="000000"/>
                <w:sz w:val="18"/>
                <w:szCs w:val="18"/>
              </w:rPr>
            </w:pPr>
            <w:r w:rsidRPr="002C67B7">
              <w:rPr>
                <w:rStyle w:val="Bnpsmo"/>
                <w:rFonts w:ascii="Arial" w:hAnsi="Arial" w:cs="Arial"/>
                <w:b w:val="0"/>
                <w:color w:val="000000"/>
                <w:sz w:val="18"/>
                <w:szCs w:val="18"/>
              </w:rPr>
              <w:t>SC 3.1 Kvalitní vzdělání</w:t>
            </w:r>
          </w:p>
          <w:p w14:paraId="67898AD9" w14:textId="77777777" w:rsidR="00C90408" w:rsidRPr="00230C4F" w:rsidRDefault="00C90408" w:rsidP="004B3EE7">
            <w:pPr>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bCs/>
                <w:color w:val="000000" w:themeColor="text1"/>
                <w:sz w:val="18"/>
                <w:szCs w:val="18"/>
              </w:rPr>
            </w:pPr>
            <w:r w:rsidRPr="002C67B7">
              <w:rPr>
                <w:rStyle w:val="Bnpsmo"/>
                <w:rFonts w:ascii="Arial" w:hAnsi="Arial" w:cs="Arial"/>
                <w:b w:val="0"/>
                <w:color w:val="000000"/>
                <w:sz w:val="18"/>
                <w:szCs w:val="18"/>
              </w:rPr>
              <w:t>SC 3.2 Rekvalifikace</w:t>
            </w:r>
            <w:r w:rsidR="00230C4F">
              <w:rPr>
                <w:rStyle w:val="Bnpsmo"/>
                <w:rFonts w:ascii="Arial" w:hAnsi="Arial" w:cs="Arial"/>
                <w:b w:val="0"/>
                <w:color w:val="000000"/>
                <w:sz w:val="18"/>
                <w:szCs w:val="18"/>
              </w:rPr>
              <w:t xml:space="preserve"> </w:t>
            </w:r>
            <w:r w:rsidR="00230C4F">
              <w:rPr>
                <w:rStyle w:val="Bnpsmo"/>
                <w:rFonts w:ascii="Arial" w:hAnsi="Arial" w:cs="Arial"/>
                <w:color w:val="000000"/>
                <w:sz w:val="18"/>
                <w:szCs w:val="18"/>
              </w:rPr>
              <w:t xml:space="preserve">– </w:t>
            </w:r>
            <w:r w:rsidR="00230C4F">
              <w:rPr>
                <w:rStyle w:val="Bnpsmo"/>
                <w:rFonts w:ascii="Arial" w:hAnsi="Arial" w:cs="Arial"/>
                <w:b w:val="0"/>
                <w:bCs/>
                <w:color w:val="000000"/>
                <w:sz w:val="18"/>
                <w:szCs w:val="18"/>
              </w:rPr>
              <w:t>nový začátek</w:t>
            </w:r>
          </w:p>
        </w:tc>
      </w:tr>
    </w:tbl>
    <w:p w14:paraId="03DC67FF" w14:textId="4D4C35C1" w:rsidR="00C36216" w:rsidRDefault="00C36216" w:rsidP="00C36216">
      <w:pPr>
        <w:rPr>
          <w:rFonts w:ascii="Arial" w:hAnsi="Arial" w:cs="Arial"/>
          <w:bCs/>
        </w:rPr>
      </w:pPr>
    </w:p>
    <w:p w14:paraId="562F1B0C" w14:textId="77777777" w:rsidR="00265FD8" w:rsidRPr="008D464C" w:rsidRDefault="00265FD8" w:rsidP="00265FD8">
      <w:pPr>
        <w:widowControl/>
        <w:adjustRightInd w:val="0"/>
        <w:rPr>
          <w:rFonts w:ascii="Arial" w:eastAsia="CIDFont+F2" w:hAnsi="Arial" w:cs="Arial"/>
          <w:b/>
          <w:bCs/>
          <w:lang w:eastAsia="en-US" w:bidi="ar-SA"/>
        </w:rPr>
      </w:pPr>
      <w:r w:rsidRPr="008D464C">
        <w:rPr>
          <w:rFonts w:ascii="Arial" w:eastAsia="CIDFont+F2" w:hAnsi="Arial" w:cs="Arial"/>
          <w:b/>
          <w:bCs/>
          <w:lang w:eastAsia="en-US" w:bidi="ar-SA"/>
        </w:rPr>
        <w:t>Aktivity podporované v programu</w:t>
      </w:r>
    </w:p>
    <w:p w14:paraId="682D7E56"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Podpora nových forem vzdělávání a zvyšování kvality odborného vzdělávání</w:t>
      </w:r>
      <w:r>
        <w:rPr>
          <w:rFonts w:ascii="Arial" w:eastAsia="CIDFont+F2" w:hAnsi="Arial" w:cs="Arial"/>
          <w:lang w:eastAsia="en-US" w:bidi="ar-SA"/>
        </w:rPr>
        <w:t>.</w:t>
      </w:r>
    </w:p>
    <w:p w14:paraId="3454A76C" w14:textId="77777777" w:rsidR="00265FD8" w:rsidRPr="008D464C" w:rsidRDefault="00265FD8" w:rsidP="00265FD8">
      <w:pPr>
        <w:widowControl/>
        <w:adjustRightInd w:val="0"/>
        <w:rPr>
          <w:rFonts w:ascii="Arial" w:eastAsia="CIDFont+F2" w:hAnsi="Arial" w:cs="Arial"/>
          <w:lang w:eastAsia="en-US" w:bidi="ar-SA"/>
        </w:rPr>
      </w:pPr>
    </w:p>
    <w:p w14:paraId="2EA7AF94"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lastRenderedPageBreak/>
        <w:t>Podpora spolupráce firem a škol.</w:t>
      </w:r>
    </w:p>
    <w:p w14:paraId="72079655" w14:textId="77777777" w:rsidR="00265FD8" w:rsidRPr="008D464C" w:rsidRDefault="00265FD8" w:rsidP="00265FD8">
      <w:pPr>
        <w:widowControl/>
        <w:adjustRightInd w:val="0"/>
        <w:rPr>
          <w:rFonts w:ascii="Arial" w:eastAsia="CIDFont+F2" w:hAnsi="Arial" w:cs="Arial"/>
          <w:lang w:eastAsia="en-US" w:bidi="ar-SA"/>
        </w:rPr>
      </w:pPr>
    </w:p>
    <w:p w14:paraId="281F255B"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Podpora kompetencí k podnikavosti.</w:t>
      </w:r>
    </w:p>
    <w:p w14:paraId="4DE8CBE1" w14:textId="77777777" w:rsidR="00265FD8" w:rsidRPr="008D464C" w:rsidRDefault="00265FD8" w:rsidP="00265FD8">
      <w:pPr>
        <w:widowControl/>
        <w:adjustRightInd w:val="0"/>
        <w:rPr>
          <w:rFonts w:ascii="Arial" w:eastAsia="CIDFont+F2" w:hAnsi="Arial" w:cs="Arial"/>
          <w:lang w:eastAsia="en-US" w:bidi="ar-SA"/>
        </w:rPr>
      </w:pPr>
    </w:p>
    <w:p w14:paraId="76E25CF0"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Optimalizace vzdělávání a podpora jejich diverzifikace.</w:t>
      </w:r>
    </w:p>
    <w:p w14:paraId="65145A19" w14:textId="77777777" w:rsidR="00265FD8" w:rsidRPr="008D464C" w:rsidRDefault="00265FD8" w:rsidP="00265FD8">
      <w:pPr>
        <w:widowControl/>
        <w:adjustRightInd w:val="0"/>
        <w:rPr>
          <w:rFonts w:ascii="Arial" w:eastAsia="CIDFont+F2" w:hAnsi="Arial" w:cs="Arial"/>
          <w:lang w:eastAsia="en-US" w:bidi="ar-SA"/>
        </w:rPr>
      </w:pPr>
    </w:p>
    <w:p w14:paraId="58D1551C"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Rozvoj vysokoškolského vzdělávání a podpora výukových středisek.</w:t>
      </w:r>
    </w:p>
    <w:p w14:paraId="71BAFFD1" w14:textId="77777777" w:rsidR="00265FD8" w:rsidRPr="008D464C" w:rsidRDefault="00265FD8" w:rsidP="00265FD8">
      <w:pPr>
        <w:widowControl/>
        <w:adjustRightInd w:val="0"/>
        <w:rPr>
          <w:rFonts w:ascii="Arial" w:eastAsia="CIDFont+F2" w:hAnsi="Arial" w:cs="Arial"/>
          <w:lang w:eastAsia="en-US" w:bidi="ar-SA"/>
        </w:rPr>
      </w:pPr>
    </w:p>
    <w:p w14:paraId="2DF4DD4D"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Motivace studentů k dokončení SŠ.</w:t>
      </w:r>
    </w:p>
    <w:p w14:paraId="25DAADDD" w14:textId="77777777" w:rsidR="00265FD8" w:rsidRPr="008D464C" w:rsidRDefault="00265FD8" w:rsidP="00265FD8">
      <w:pPr>
        <w:widowControl/>
        <w:adjustRightInd w:val="0"/>
        <w:rPr>
          <w:rFonts w:ascii="Arial" w:eastAsia="CIDFont+F2" w:hAnsi="Arial" w:cs="Arial"/>
          <w:lang w:eastAsia="en-US" w:bidi="ar-SA"/>
        </w:rPr>
      </w:pPr>
    </w:p>
    <w:p w14:paraId="514CB76C"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Podpora zaměstnanců při identifikaci nových kompetencí.</w:t>
      </w:r>
    </w:p>
    <w:p w14:paraId="072596A9" w14:textId="77777777" w:rsidR="00265FD8" w:rsidRPr="008D464C" w:rsidRDefault="00265FD8" w:rsidP="00265FD8">
      <w:pPr>
        <w:widowControl/>
        <w:adjustRightInd w:val="0"/>
        <w:rPr>
          <w:rFonts w:ascii="Arial" w:eastAsia="CIDFont+F2" w:hAnsi="Arial" w:cs="Arial"/>
          <w:lang w:eastAsia="en-US" w:bidi="ar-SA"/>
        </w:rPr>
      </w:pPr>
    </w:p>
    <w:p w14:paraId="48117E80"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 xml:space="preserve">Podpora </w:t>
      </w:r>
      <w:proofErr w:type="spellStart"/>
      <w:r w:rsidRPr="008D464C">
        <w:rPr>
          <w:rFonts w:ascii="Arial" w:eastAsia="CIDFont+F2" w:hAnsi="Arial" w:cs="Arial"/>
          <w:lang w:eastAsia="en-US" w:bidi="ar-SA"/>
        </w:rPr>
        <w:t>outplacementu</w:t>
      </w:r>
      <w:proofErr w:type="spellEnd"/>
      <w:r w:rsidRPr="008D464C">
        <w:rPr>
          <w:rFonts w:ascii="Arial" w:eastAsia="CIDFont+F2" w:hAnsi="Arial" w:cs="Arial"/>
          <w:lang w:eastAsia="en-US" w:bidi="ar-SA"/>
        </w:rPr>
        <w:t>.</w:t>
      </w:r>
    </w:p>
    <w:p w14:paraId="622EDBAD" w14:textId="77777777" w:rsidR="00265FD8" w:rsidRPr="008D464C" w:rsidRDefault="00265FD8" w:rsidP="00265FD8">
      <w:pPr>
        <w:widowControl/>
        <w:adjustRightInd w:val="0"/>
        <w:rPr>
          <w:rFonts w:ascii="Arial" w:eastAsia="CIDFont+F2" w:hAnsi="Arial" w:cs="Arial"/>
          <w:lang w:eastAsia="en-US" w:bidi="ar-SA"/>
        </w:rPr>
      </w:pPr>
    </w:p>
    <w:p w14:paraId="3AAE5A42"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Podpora talent managementu.</w:t>
      </w:r>
    </w:p>
    <w:p w14:paraId="4DC96AB8" w14:textId="77777777" w:rsidR="00265FD8" w:rsidRPr="008D464C" w:rsidRDefault="00265FD8" w:rsidP="00265FD8">
      <w:pPr>
        <w:widowControl/>
        <w:adjustRightInd w:val="0"/>
        <w:rPr>
          <w:rFonts w:ascii="Arial" w:eastAsia="CIDFont+F2" w:hAnsi="Arial" w:cs="Arial"/>
          <w:lang w:eastAsia="en-US" w:bidi="ar-SA"/>
        </w:rPr>
      </w:pPr>
    </w:p>
    <w:p w14:paraId="430FFF64"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Zajištění kariérového a profesního poradenství.</w:t>
      </w:r>
    </w:p>
    <w:p w14:paraId="57C58468" w14:textId="77777777" w:rsidR="00265FD8" w:rsidRPr="008D464C" w:rsidRDefault="00265FD8" w:rsidP="00265FD8">
      <w:pPr>
        <w:widowControl/>
        <w:adjustRightInd w:val="0"/>
        <w:rPr>
          <w:rFonts w:ascii="Arial" w:eastAsia="CIDFont+F2" w:hAnsi="Arial" w:cs="Arial"/>
          <w:lang w:eastAsia="en-US" w:bidi="ar-SA"/>
        </w:rPr>
      </w:pPr>
    </w:p>
    <w:p w14:paraId="4F7564E5"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Podpora vytváření infrastruktury pro různé formy vzdělávání.</w:t>
      </w:r>
    </w:p>
    <w:p w14:paraId="65AC7A3C" w14:textId="77777777" w:rsidR="00265FD8" w:rsidRPr="008D464C" w:rsidRDefault="00265FD8" w:rsidP="00265FD8">
      <w:pPr>
        <w:widowControl/>
        <w:adjustRightInd w:val="0"/>
        <w:rPr>
          <w:rFonts w:ascii="Arial" w:eastAsia="CIDFont+F2" w:hAnsi="Arial" w:cs="Arial"/>
          <w:lang w:eastAsia="en-US" w:bidi="ar-SA"/>
        </w:rPr>
      </w:pPr>
    </w:p>
    <w:p w14:paraId="24DA2FDB"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Podpora firem zaměstnávající rekvalifikované pracovníky.</w:t>
      </w:r>
    </w:p>
    <w:p w14:paraId="616AB927" w14:textId="77777777" w:rsidR="00265FD8" w:rsidRPr="008D464C" w:rsidRDefault="00265FD8" w:rsidP="00265FD8">
      <w:pPr>
        <w:widowControl/>
        <w:adjustRightInd w:val="0"/>
        <w:rPr>
          <w:rFonts w:ascii="Arial" w:eastAsia="CIDFont+F2" w:hAnsi="Arial" w:cs="Arial"/>
          <w:lang w:eastAsia="en-US" w:bidi="ar-SA"/>
        </w:rPr>
      </w:pPr>
    </w:p>
    <w:p w14:paraId="564DE9C7" w14:textId="77777777" w:rsidR="00265FD8" w:rsidRPr="008D464C" w:rsidRDefault="00265FD8" w:rsidP="00265FD8">
      <w:pPr>
        <w:spacing w:line="259" w:lineRule="auto"/>
        <w:jc w:val="both"/>
        <w:rPr>
          <w:rFonts w:ascii="Arial" w:eastAsiaTheme="minorHAnsi" w:hAnsi="Arial" w:cs="Arial"/>
          <w:b/>
          <w:lang w:eastAsia="en-US" w:bidi="ar-SA"/>
        </w:rPr>
      </w:pPr>
      <w:r w:rsidRPr="00C36216">
        <w:rPr>
          <w:rFonts w:ascii="Arial" w:eastAsiaTheme="minorHAnsi" w:hAnsi="Arial" w:cs="Arial"/>
          <w:b/>
          <w:lang w:eastAsia="en-US" w:bidi="ar-SA"/>
        </w:rPr>
        <w:t>Schémata podpory</w:t>
      </w:r>
    </w:p>
    <w:p w14:paraId="060E649E" w14:textId="77777777" w:rsidR="00265FD8" w:rsidRPr="00860BED" w:rsidRDefault="00265FD8" w:rsidP="00265FD8">
      <w:pPr>
        <w:pStyle w:val="Odstavecseseznamem"/>
        <w:numPr>
          <w:ilvl w:val="0"/>
          <w:numId w:val="2"/>
        </w:numPr>
        <w:spacing w:before="0" w:line="259" w:lineRule="auto"/>
        <w:ind w:hanging="436"/>
        <w:jc w:val="both"/>
        <w:rPr>
          <w:rFonts w:ascii="Arial" w:hAnsi="Arial" w:cs="Arial"/>
        </w:rPr>
      </w:pPr>
      <w:r w:rsidRPr="00C36216">
        <w:rPr>
          <w:rFonts w:ascii="Arial" w:hAnsi="Arial" w:cs="Arial"/>
        </w:rPr>
        <w:t>Tematické výzvy.</w:t>
      </w:r>
    </w:p>
    <w:p w14:paraId="7136B565" w14:textId="77777777" w:rsidR="00265FD8" w:rsidRDefault="00265FD8" w:rsidP="00265FD8">
      <w:pPr>
        <w:pStyle w:val="Odstavecseseznamem"/>
        <w:numPr>
          <w:ilvl w:val="0"/>
          <w:numId w:val="2"/>
        </w:numPr>
        <w:spacing w:before="0" w:line="259" w:lineRule="auto"/>
        <w:ind w:hanging="436"/>
        <w:jc w:val="both"/>
        <w:rPr>
          <w:rFonts w:ascii="Arial" w:hAnsi="Arial" w:cs="Arial"/>
        </w:rPr>
      </w:pPr>
      <w:r w:rsidRPr="00C36216">
        <w:rPr>
          <w:rFonts w:ascii="Arial" w:hAnsi="Arial" w:cs="Arial"/>
        </w:rPr>
        <w:t>Za</w:t>
      </w:r>
      <w:r>
        <w:rPr>
          <w:rFonts w:ascii="Arial" w:hAnsi="Arial" w:cs="Arial"/>
        </w:rPr>
        <w:t>s</w:t>
      </w:r>
      <w:r w:rsidRPr="00C36216">
        <w:rPr>
          <w:rFonts w:ascii="Arial" w:hAnsi="Arial" w:cs="Arial"/>
        </w:rPr>
        <w:t>třešující projekt</w:t>
      </w:r>
      <w:r>
        <w:rPr>
          <w:rFonts w:ascii="Arial" w:hAnsi="Arial" w:cs="Arial"/>
        </w:rPr>
        <w:t>y</w:t>
      </w:r>
      <w:r w:rsidRPr="00C36216">
        <w:rPr>
          <w:rFonts w:ascii="Arial" w:hAnsi="Arial" w:cs="Arial"/>
        </w:rPr>
        <w:t>.</w:t>
      </w:r>
    </w:p>
    <w:p w14:paraId="5AD9E624" w14:textId="77777777" w:rsidR="00265FD8" w:rsidRDefault="00265FD8" w:rsidP="00265FD8">
      <w:pPr>
        <w:pStyle w:val="Odstavecseseznamem"/>
        <w:numPr>
          <w:ilvl w:val="0"/>
          <w:numId w:val="2"/>
        </w:numPr>
        <w:spacing w:before="0" w:line="259" w:lineRule="auto"/>
        <w:ind w:hanging="436"/>
        <w:jc w:val="both"/>
        <w:rPr>
          <w:rFonts w:ascii="Arial" w:hAnsi="Arial" w:cs="Arial"/>
        </w:rPr>
      </w:pPr>
      <w:r w:rsidRPr="00C36216">
        <w:rPr>
          <w:rFonts w:ascii="Arial" w:hAnsi="Arial" w:cs="Arial"/>
        </w:rPr>
        <w:t>Strategické projekty</w:t>
      </w:r>
      <w:r>
        <w:rPr>
          <w:rFonts w:ascii="Arial" w:hAnsi="Arial" w:cs="Arial"/>
        </w:rPr>
        <w:t>.</w:t>
      </w:r>
    </w:p>
    <w:p w14:paraId="745ED60E" w14:textId="3E78ADF5" w:rsidR="00265FD8" w:rsidRDefault="00265FD8" w:rsidP="00265FD8">
      <w:pPr>
        <w:pStyle w:val="Odstavecseseznamem"/>
        <w:spacing w:before="0" w:line="259" w:lineRule="auto"/>
        <w:ind w:left="720" w:firstLine="0"/>
        <w:jc w:val="both"/>
        <w:rPr>
          <w:rFonts w:ascii="Arial" w:hAnsi="Arial" w:cs="Arial"/>
        </w:rPr>
      </w:pPr>
    </w:p>
    <w:p w14:paraId="3D9D8704" w14:textId="77777777" w:rsidR="00486E11" w:rsidRPr="006336D5" w:rsidRDefault="00486E11" w:rsidP="00486E11">
      <w:pPr>
        <w:spacing w:line="259" w:lineRule="auto"/>
        <w:jc w:val="both"/>
        <w:rPr>
          <w:rFonts w:ascii="Arial" w:hAnsi="Arial" w:cs="Arial"/>
          <w:b/>
          <w:bCs/>
        </w:rPr>
      </w:pPr>
      <w:r w:rsidRPr="006336D5">
        <w:rPr>
          <w:rFonts w:ascii="Arial" w:hAnsi="Arial" w:cs="Arial"/>
          <w:b/>
          <w:bCs/>
        </w:rPr>
        <w:t>Plánované využití finančních nástrojů</w:t>
      </w:r>
    </w:p>
    <w:p w14:paraId="5F5184BC" w14:textId="77777777" w:rsidR="00486E11" w:rsidRDefault="00486E11" w:rsidP="00486E11">
      <w:pPr>
        <w:widowControl/>
        <w:adjustRightInd w:val="0"/>
        <w:rPr>
          <w:rFonts w:ascii="Arial" w:eastAsia="CIDFont+F2" w:hAnsi="Arial" w:cs="Arial"/>
          <w:lang w:eastAsia="en-US" w:bidi="ar-SA"/>
        </w:rPr>
      </w:pPr>
      <w:r>
        <w:rPr>
          <w:rFonts w:ascii="Arial" w:eastAsia="CIDFont+F2" w:hAnsi="Arial" w:cs="Arial"/>
          <w:lang w:eastAsia="en-US" w:bidi="ar-SA"/>
        </w:rPr>
        <w:t>Pilíř 2 a 3</w:t>
      </w:r>
    </w:p>
    <w:p w14:paraId="36B65E88" w14:textId="77777777" w:rsidR="00486E11" w:rsidRPr="00F07194" w:rsidRDefault="00486E11" w:rsidP="00F07194">
      <w:pPr>
        <w:spacing w:line="259" w:lineRule="auto"/>
        <w:jc w:val="both"/>
        <w:rPr>
          <w:rFonts w:ascii="Arial" w:hAnsi="Arial" w:cs="Arial"/>
        </w:rPr>
      </w:pPr>
    </w:p>
    <w:p w14:paraId="7546D543" w14:textId="77777777" w:rsidR="00265FD8" w:rsidRPr="008D464C" w:rsidRDefault="00265FD8" w:rsidP="00265FD8">
      <w:pPr>
        <w:widowControl/>
        <w:adjustRightInd w:val="0"/>
        <w:rPr>
          <w:rFonts w:ascii="Arial" w:eastAsia="CIDFont+F2" w:hAnsi="Arial" w:cs="Arial"/>
          <w:b/>
          <w:bCs/>
          <w:lang w:eastAsia="en-US" w:bidi="ar-SA"/>
        </w:rPr>
      </w:pPr>
      <w:r w:rsidRPr="008D464C">
        <w:rPr>
          <w:rFonts w:ascii="Arial" w:eastAsia="CIDFont+F2" w:hAnsi="Arial" w:cs="Arial"/>
          <w:b/>
          <w:bCs/>
          <w:lang w:eastAsia="en-US" w:bidi="ar-SA"/>
        </w:rPr>
        <w:t>Indikátor výstupu</w:t>
      </w:r>
    </w:p>
    <w:p w14:paraId="3970670C" w14:textId="77777777" w:rsidR="00265FD8" w:rsidRDefault="00265FD8" w:rsidP="00265FD8">
      <w:pPr>
        <w:widowControl/>
        <w:adjustRightInd w:val="0"/>
        <w:rPr>
          <w:rFonts w:ascii="Arial" w:eastAsia="CIDFont+F2" w:hAnsi="Arial" w:cs="Arial"/>
          <w:lang w:eastAsia="en-US" w:bidi="ar-SA"/>
        </w:rPr>
      </w:pPr>
      <w:r w:rsidRPr="008D464C">
        <w:rPr>
          <w:rFonts w:ascii="Arial" w:eastAsia="CIDFont+F2" w:hAnsi="Arial" w:cs="Arial"/>
          <w:lang w:eastAsia="en-US" w:bidi="ar-SA"/>
        </w:rPr>
        <w:t>RCO 83 vypracované nebo realizované společné strategie/akční plány</w:t>
      </w:r>
    </w:p>
    <w:p w14:paraId="282E0D01" w14:textId="77777777" w:rsidR="00265FD8" w:rsidRPr="008D464C" w:rsidRDefault="00265FD8" w:rsidP="00265FD8">
      <w:pPr>
        <w:widowControl/>
        <w:adjustRightInd w:val="0"/>
        <w:rPr>
          <w:rFonts w:ascii="Arial" w:eastAsia="CIDFont+F2" w:hAnsi="Arial" w:cs="Arial"/>
          <w:lang w:eastAsia="en-US" w:bidi="ar-SA"/>
        </w:rPr>
      </w:pPr>
    </w:p>
    <w:p w14:paraId="09B5AA72" w14:textId="77777777" w:rsidR="00265FD8" w:rsidRPr="008D464C" w:rsidRDefault="00265FD8" w:rsidP="00265FD8">
      <w:pPr>
        <w:widowControl/>
        <w:adjustRightInd w:val="0"/>
        <w:rPr>
          <w:rFonts w:ascii="Arial" w:eastAsia="CIDFont+F2" w:hAnsi="Arial" w:cs="Arial"/>
          <w:b/>
          <w:bCs/>
          <w:lang w:eastAsia="en-US" w:bidi="ar-SA"/>
        </w:rPr>
      </w:pPr>
      <w:r w:rsidRPr="008D464C">
        <w:rPr>
          <w:rFonts w:ascii="Arial" w:eastAsia="CIDFont+F2" w:hAnsi="Arial" w:cs="Arial"/>
          <w:b/>
          <w:bCs/>
          <w:lang w:eastAsia="en-US" w:bidi="ar-SA"/>
        </w:rPr>
        <w:t>Indikátor výsledku</w:t>
      </w:r>
    </w:p>
    <w:p w14:paraId="19588B0B" w14:textId="77777777" w:rsidR="00265FD8" w:rsidRPr="008D464C" w:rsidRDefault="00265FD8" w:rsidP="00265FD8">
      <w:pPr>
        <w:tabs>
          <w:tab w:val="left" w:pos="5148"/>
        </w:tabs>
        <w:rPr>
          <w:rFonts w:ascii="Arial" w:hAnsi="Arial" w:cs="Arial"/>
        </w:rPr>
      </w:pPr>
      <w:r w:rsidRPr="008D464C">
        <w:rPr>
          <w:rFonts w:ascii="Arial" w:eastAsia="CIDFont+F2" w:hAnsi="Arial" w:cs="Arial"/>
          <w:lang w:eastAsia="en-US" w:bidi="ar-SA"/>
        </w:rPr>
        <w:t>RCR 71 počet uživatelů nových nebo modernizovaných vzdělávacích zařízení za rok</w:t>
      </w:r>
    </w:p>
    <w:p w14:paraId="6380905D" w14:textId="77777777" w:rsidR="00265FD8" w:rsidRPr="006D166E" w:rsidRDefault="00265FD8" w:rsidP="00C36216">
      <w:pPr>
        <w:rPr>
          <w:rFonts w:ascii="Arial" w:hAnsi="Arial" w:cs="Arial"/>
          <w:bCs/>
        </w:rPr>
      </w:pPr>
    </w:p>
    <w:p w14:paraId="398E4441" w14:textId="77777777" w:rsidR="00C36216" w:rsidRDefault="00C36216" w:rsidP="00C36216">
      <w:pPr>
        <w:jc w:val="both"/>
        <w:rPr>
          <w:rFonts w:ascii="Arial" w:eastAsiaTheme="minorHAnsi" w:hAnsi="Arial" w:cs="Arial"/>
          <w:b/>
          <w:i/>
          <w:u w:val="single"/>
          <w:lang w:eastAsia="en-US" w:bidi="ar-SA"/>
        </w:rPr>
      </w:pPr>
      <w:r w:rsidRPr="00C90408">
        <w:rPr>
          <w:rFonts w:ascii="Arial" w:eastAsiaTheme="minorHAnsi" w:hAnsi="Arial" w:cs="Arial"/>
          <w:b/>
          <w:i/>
          <w:u w:val="single"/>
          <w:lang w:eastAsia="en-US" w:bidi="ar-SA"/>
        </w:rPr>
        <w:t>Přehled struktury oblasti podpory:</w:t>
      </w:r>
    </w:p>
    <w:p w14:paraId="21DD484F" w14:textId="77777777" w:rsidR="00230C4F" w:rsidRPr="006D166E" w:rsidRDefault="00230C4F" w:rsidP="00C36216">
      <w:pPr>
        <w:jc w:val="both"/>
        <w:rPr>
          <w:rFonts w:ascii="Arial" w:eastAsiaTheme="minorHAnsi" w:hAnsi="Arial" w:cs="Arial"/>
          <w:bCs/>
          <w:iCs/>
          <w:lang w:eastAsia="en-US" w:bidi="ar-SA"/>
        </w:rPr>
      </w:pPr>
    </w:p>
    <w:p w14:paraId="412BB83F" w14:textId="77777777" w:rsidR="00230C4F" w:rsidRPr="008674D5" w:rsidRDefault="00C36216" w:rsidP="00C83B2E">
      <w:pPr>
        <w:pStyle w:val="Nadpis5"/>
        <w:numPr>
          <w:ilvl w:val="4"/>
          <w:numId w:val="5"/>
        </w:numPr>
        <w:rPr>
          <w:rFonts w:ascii="Arial" w:hAnsi="Arial" w:cs="Arial"/>
          <w:bCs/>
        </w:rPr>
      </w:pPr>
      <w:r w:rsidRPr="00C90408">
        <w:rPr>
          <w:rFonts w:ascii="Arial" w:hAnsi="Arial" w:cs="Arial"/>
          <w:bCs/>
        </w:rPr>
        <w:t>Specifický cíl 3.1: Kvalitní vzdělávání</w:t>
      </w:r>
    </w:p>
    <w:p w14:paraId="45480F8B" w14:textId="77777777" w:rsidR="008674D5" w:rsidRPr="003F7877" w:rsidRDefault="008674D5" w:rsidP="00793A73">
      <w:pPr>
        <w:spacing w:before="240" w:line="259" w:lineRule="auto"/>
        <w:jc w:val="both"/>
        <w:rPr>
          <w:rFonts w:ascii="Arial" w:hAnsi="Arial" w:cs="Arial"/>
          <w:color w:val="000000" w:themeColor="text1"/>
        </w:rPr>
      </w:pPr>
      <w:r w:rsidRPr="003F7877">
        <w:rPr>
          <w:rFonts w:ascii="Arial" w:hAnsi="Arial" w:cs="Arial"/>
          <w:color w:val="000000" w:themeColor="text1"/>
        </w:rPr>
        <w:t>Cílem je zvýšit dostupnost kvalitního vzdělání pro všechny skupiny obyvatel, včetně znevýhodněných, čímž bude zajištěna větší flexibilita na trhu práce, zvýší se atraktivita KVK pro mladé a nově příchozí a bude podpořena odolnost v reakci na očekávané socioekonomické změny. Cílem je rovněž ukotvit vysokoškolské vzdělávání v centru regionu.</w:t>
      </w:r>
    </w:p>
    <w:p w14:paraId="78892C59" w14:textId="77777777" w:rsidR="008674D5" w:rsidRPr="008674D5" w:rsidRDefault="008674D5" w:rsidP="00793A73">
      <w:pPr>
        <w:spacing w:line="259" w:lineRule="auto"/>
        <w:jc w:val="both"/>
        <w:rPr>
          <w:rFonts w:ascii="Arial" w:hAnsi="Arial" w:cs="Arial"/>
          <w:b/>
        </w:rPr>
      </w:pPr>
    </w:p>
    <w:p w14:paraId="41773EE7" w14:textId="77777777" w:rsidR="00230C4F" w:rsidRPr="003F7877" w:rsidRDefault="00230C4F" w:rsidP="00793A73">
      <w:pPr>
        <w:spacing w:line="259" w:lineRule="auto"/>
        <w:jc w:val="both"/>
        <w:rPr>
          <w:rFonts w:ascii="Arial" w:hAnsi="Arial" w:cs="Arial"/>
          <w:b/>
        </w:rPr>
      </w:pPr>
      <w:r w:rsidRPr="003F7877">
        <w:rPr>
          <w:rFonts w:ascii="Arial" w:hAnsi="Arial" w:cs="Arial"/>
          <w:b/>
        </w:rPr>
        <w:t>Zdůvodnění</w:t>
      </w:r>
    </w:p>
    <w:p w14:paraId="16B50567" w14:textId="77777777" w:rsidR="00230C4F" w:rsidRPr="003F7877" w:rsidRDefault="00230C4F" w:rsidP="00793A73">
      <w:pPr>
        <w:spacing w:line="259" w:lineRule="auto"/>
        <w:jc w:val="both"/>
        <w:rPr>
          <w:rFonts w:ascii="Arial" w:hAnsi="Arial" w:cs="Arial"/>
        </w:rPr>
      </w:pPr>
      <w:r w:rsidRPr="003F7877">
        <w:rPr>
          <w:rFonts w:ascii="Arial" w:hAnsi="Arial" w:cs="Arial"/>
        </w:rPr>
        <w:t xml:space="preserve">Investice do potenciálu lidí a péče o něj je zcela klíčovou podmínkou pro úspěšnou restrukturalizaci regionu v souvislosti s ukončováním těžby uhlí a energetickou transformací i pro obnovu a posílení </w:t>
      </w:r>
      <w:proofErr w:type="spellStart"/>
      <w:r w:rsidRPr="003F7877">
        <w:rPr>
          <w:rFonts w:ascii="Arial" w:hAnsi="Arial" w:cs="Arial"/>
        </w:rPr>
        <w:t>resilience</w:t>
      </w:r>
      <w:proofErr w:type="spellEnd"/>
      <w:r w:rsidRPr="003F7877">
        <w:rPr>
          <w:rFonts w:ascii="Arial" w:hAnsi="Arial" w:cs="Arial"/>
        </w:rPr>
        <w:t xml:space="preserve"> po pandemii COVID-19. Jak bylo uvedeno výše, změna vzdělanostní skladby obyvatel kraje je základním předpokladem budoucího úspěchu. </w:t>
      </w:r>
    </w:p>
    <w:p w14:paraId="399CFFF5" w14:textId="77777777" w:rsidR="00230C4F" w:rsidRDefault="00230C4F" w:rsidP="00793A73">
      <w:pPr>
        <w:spacing w:line="259" w:lineRule="auto"/>
        <w:jc w:val="both"/>
        <w:rPr>
          <w:rFonts w:ascii="Arial" w:hAnsi="Arial" w:cs="Arial"/>
        </w:rPr>
      </w:pPr>
      <w:r w:rsidRPr="003F7877">
        <w:rPr>
          <w:rFonts w:ascii="Arial" w:hAnsi="Arial" w:cs="Arial"/>
        </w:rPr>
        <w:t xml:space="preserve">Kvalitní vzdělání usnadní schopnost se co nejpružněji přizpůsobit probíhajícím i očekávaným socioekonomickým změnám, umožní zvýšení zaměstnanosti a zaměstnatelnosti obyvatel, včetně ohrožených skupin. Dostupná oborová struktura i stupně vzdělávání odpovídající </w:t>
      </w:r>
      <w:r w:rsidRPr="003F7877">
        <w:rPr>
          <w:rFonts w:ascii="Arial" w:hAnsi="Arial" w:cs="Arial"/>
        </w:rPr>
        <w:lastRenderedPageBreak/>
        <w:t>současným a budoucím požadavkům zvýší atraktivitu celého regionu pro stávající obyvatele i nově příchozí. Vzdělaná populace a kvalifikovaní lidé přispějí k rozvoji celého regionu a minimalizaci nežádoucích společenských jevů.</w:t>
      </w:r>
    </w:p>
    <w:p w14:paraId="5714350A" w14:textId="77777777" w:rsidR="00230C4F" w:rsidRPr="003F7877" w:rsidRDefault="00230C4F" w:rsidP="00793A73">
      <w:pPr>
        <w:spacing w:line="259" w:lineRule="auto"/>
        <w:jc w:val="both"/>
        <w:rPr>
          <w:rFonts w:ascii="Arial" w:hAnsi="Arial" w:cs="Arial"/>
        </w:rPr>
      </w:pPr>
    </w:p>
    <w:p w14:paraId="3D43B512" w14:textId="77777777" w:rsidR="00230C4F" w:rsidRPr="003F7877" w:rsidRDefault="00230C4F" w:rsidP="00793A73">
      <w:pPr>
        <w:spacing w:line="259" w:lineRule="auto"/>
        <w:jc w:val="both"/>
        <w:rPr>
          <w:rFonts w:ascii="Arial" w:hAnsi="Arial" w:cs="Arial"/>
          <w:b/>
        </w:rPr>
      </w:pPr>
      <w:r w:rsidRPr="003F7877">
        <w:rPr>
          <w:rFonts w:ascii="Arial" w:hAnsi="Arial" w:cs="Arial"/>
          <w:b/>
        </w:rPr>
        <w:t>Hlavní cílové skupiny</w:t>
      </w:r>
    </w:p>
    <w:p w14:paraId="698657B7" w14:textId="77777777" w:rsidR="00230C4F" w:rsidRDefault="00230C4F" w:rsidP="00793A73">
      <w:pPr>
        <w:spacing w:line="259" w:lineRule="auto"/>
        <w:jc w:val="both"/>
        <w:rPr>
          <w:rFonts w:ascii="Arial" w:hAnsi="Arial" w:cs="Arial"/>
        </w:rPr>
      </w:pPr>
      <w:r>
        <w:rPr>
          <w:rFonts w:ascii="Arial" w:hAnsi="Arial" w:cs="Arial"/>
        </w:rPr>
        <w:t>Š</w:t>
      </w:r>
      <w:r w:rsidRPr="003F7877">
        <w:rPr>
          <w:rFonts w:ascii="Arial" w:hAnsi="Arial" w:cs="Arial"/>
        </w:rPr>
        <w:t>kolská zařízení všech stupňů</w:t>
      </w:r>
      <w:r>
        <w:rPr>
          <w:rFonts w:ascii="Arial" w:hAnsi="Arial" w:cs="Arial"/>
        </w:rPr>
        <w:t>;</w:t>
      </w:r>
      <w:r w:rsidRPr="003F7877">
        <w:rPr>
          <w:rFonts w:ascii="Arial" w:hAnsi="Arial" w:cs="Arial"/>
        </w:rPr>
        <w:t xml:space="preserve"> </w:t>
      </w:r>
      <w:r w:rsidR="008674D5">
        <w:rPr>
          <w:rFonts w:ascii="Arial" w:hAnsi="Arial" w:cs="Arial"/>
        </w:rPr>
        <w:t>nevládní neziskové organizace</w:t>
      </w:r>
      <w:r>
        <w:rPr>
          <w:rFonts w:ascii="Arial" w:hAnsi="Arial" w:cs="Arial"/>
        </w:rPr>
        <w:t>;</w:t>
      </w:r>
      <w:r w:rsidRPr="003F7877">
        <w:rPr>
          <w:rFonts w:ascii="Arial" w:hAnsi="Arial" w:cs="Arial"/>
        </w:rPr>
        <w:t xml:space="preserve"> malé, střední a velké podniky</w:t>
      </w:r>
      <w:r>
        <w:rPr>
          <w:rFonts w:ascii="Arial" w:hAnsi="Arial" w:cs="Arial"/>
        </w:rPr>
        <w:t>;</w:t>
      </w:r>
      <w:r w:rsidRPr="003F7877">
        <w:rPr>
          <w:rFonts w:ascii="Arial" w:hAnsi="Arial" w:cs="Arial"/>
        </w:rPr>
        <w:t xml:space="preserve"> obce a kraj</w:t>
      </w:r>
      <w:r>
        <w:rPr>
          <w:rFonts w:ascii="Arial" w:hAnsi="Arial" w:cs="Arial"/>
        </w:rPr>
        <w:t>; místní akční skupiny; spolky; náboženské a církevní organizace.</w:t>
      </w:r>
    </w:p>
    <w:p w14:paraId="61E00210" w14:textId="77777777" w:rsidR="00230C4F" w:rsidRPr="003F7877" w:rsidRDefault="00230C4F" w:rsidP="00793A73">
      <w:pPr>
        <w:spacing w:line="259" w:lineRule="auto"/>
        <w:jc w:val="both"/>
        <w:rPr>
          <w:rFonts w:ascii="Arial" w:hAnsi="Arial" w:cs="Arial"/>
        </w:rPr>
      </w:pPr>
    </w:p>
    <w:p w14:paraId="69BBFFF1" w14:textId="77777777" w:rsidR="00230C4F" w:rsidRPr="003F7877" w:rsidRDefault="00230C4F" w:rsidP="00793A73">
      <w:pPr>
        <w:spacing w:line="259" w:lineRule="auto"/>
        <w:jc w:val="both"/>
        <w:rPr>
          <w:rFonts w:ascii="Arial" w:hAnsi="Arial" w:cs="Arial"/>
          <w:b/>
        </w:rPr>
      </w:pPr>
      <w:r w:rsidRPr="003F7877">
        <w:rPr>
          <w:rFonts w:ascii="Arial" w:hAnsi="Arial" w:cs="Arial"/>
          <w:b/>
        </w:rPr>
        <w:t>Typy příjemců</w:t>
      </w:r>
    </w:p>
    <w:p w14:paraId="6C56C279" w14:textId="77777777" w:rsidR="000E076F" w:rsidRDefault="00230C4F" w:rsidP="00793A73">
      <w:pPr>
        <w:spacing w:line="259" w:lineRule="auto"/>
        <w:jc w:val="both"/>
        <w:rPr>
          <w:rFonts w:ascii="Arial" w:hAnsi="Arial" w:cs="Arial"/>
        </w:rPr>
      </w:pPr>
      <w:r>
        <w:rPr>
          <w:rFonts w:ascii="Arial" w:hAnsi="Arial" w:cs="Arial"/>
        </w:rPr>
        <w:t>O</w:t>
      </w:r>
      <w:r w:rsidRPr="003F7877">
        <w:rPr>
          <w:rFonts w:ascii="Arial" w:hAnsi="Arial" w:cs="Arial"/>
        </w:rPr>
        <w:t>bce a jimi zřizované organizace</w:t>
      </w:r>
      <w:r w:rsidR="005049CD">
        <w:rPr>
          <w:rFonts w:ascii="Arial" w:hAnsi="Arial" w:cs="Arial"/>
        </w:rPr>
        <w:t>;</w:t>
      </w:r>
      <w:r w:rsidRPr="003F7877">
        <w:rPr>
          <w:rFonts w:ascii="Arial" w:hAnsi="Arial" w:cs="Arial"/>
        </w:rPr>
        <w:t xml:space="preserve"> kraj a jím zřizované nebo zakládané organizace</w:t>
      </w:r>
      <w:r w:rsidR="005049CD">
        <w:rPr>
          <w:rFonts w:ascii="Arial" w:hAnsi="Arial" w:cs="Arial"/>
        </w:rPr>
        <w:t>;</w:t>
      </w:r>
      <w:r w:rsidRPr="003F7877">
        <w:rPr>
          <w:rFonts w:ascii="Arial" w:hAnsi="Arial" w:cs="Arial"/>
        </w:rPr>
        <w:t xml:space="preserve"> malé, střední a velké podniky</w:t>
      </w:r>
      <w:r w:rsidR="005049CD">
        <w:rPr>
          <w:rFonts w:ascii="Arial" w:hAnsi="Arial" w:cs="Arial"/>
        </w:rPr>
        <w:t>;</w:t>
      </w:r>
      <w:r w:rsidRPr="003F7877">
        <w:rPr>
          <w:rFonts w:ascii="Arial" w:hAnsi="Arial" w:cs="Arial"/>
        </w:rPr>
        <w:t xml:space="preserve"> soukromí zřizovatelé škol</w:t>
      </w:r>
      <w:r w:rsidR="005049CD">
        <w:rPr>
          <w:rFonts w:ascii="Arial" w:hAnsi="Arial" w:cs="Arial"/>
        </w:rPr>
        <w:t>; střední, vyšší odborné a vysoké školy;</w:t>
      </w:r>
      <w:r w:rsidRPr="003F7877">
        <w:rPr>
          <w:rFonts w:ascii="Arial" w:hAnsi="Arial" w:cs="Arial"/>
        </w:rPr>
        <w:t xml:space="preserve"> </w:t>
      </w:r>
      <w:r w:rsidR="008674D5">
        <w:rPr>
          <w:rFonts w:ascii="Arial" w:hAnsi="Arial" w:cs="Arial"/>
        </w:rPr>
        <w:t>nestátní neziskové organizace</w:t>
      </w:r>
      <w:r w:rsidR="005049CD">
        <w:rPr>
          <w:rFonts w:ascii="Arial" w:hAnsi="Arial" w:cs="Arial"/>
        </w:rPr>
        <w:t>.</w:t>
      </w:r>
    </w:p>
    <w:p w14:paraId="576F9ACF" w14:textId="77777777" w:rsidR="00C25536" w:rsidRDefault="00C25536" w:rsidP="00793A73">
      <w:pPr>
        <w:spacing w:line="259" w:lineRule="auto"/>
        <w:jc w:val="both"/>
        <w:rPr>
          <w:rFonts w:ascii="Arial" w:hAnsi="Arial" w:cs="Arial"/>
        </w:rPr>
      </w:pPr>
    </w:p>
    <w:p w14:paraId="0F518D53" w14:textId="77777777" w:rsidR="00230C4F" w:rsidRPr="003F7877" w:rsidRDefault="00230C4F" w:rsidP="00793A73">
      <w:pPr>
        <w:spacing w:line="259" w:lineRule="auto"/>
        <w:jc w:val="both"/>
        <w:rPr>
          <w:rFonts w:ascii="Arial" w:hAnsi="Arial" w:cs="Arial"/>
          <w:b/>
        </w:rPr>
      </w:pPr>
      <w:r w:rsidRPr="003F7877">
        <w:rPr>
          <w:rFonts w:ascii="Arial" w:hAnsi="Arial" w:cs="Arial"/>
          <w:b/>
        </w:rPr>
        <w:t>Synergie a komplementarity</w:t>
      </w:r>
    </w:p>
    <w:p w14:paraId="46A76E50" w14:textId="77777777" w:rsidR="00230C4F" w:rsidRDefault="00230C4F" w:rsidP="00793A73">
      <w:pPr>
        <w:spacing w:line="259" w:lineRule="auto"/>
        <w:jc w:val="both"/>
        <w:rPr>
          <w:rFonts w:ascii="Arial" w:hAnsi="Arial" w:cs="Arial"/>
        </w:rPr>
      </w:pPr>
      <w:r w:rsidRPr="003F7877">
        <w:rPr>
          <w:rFonts w:ascii="Arial" w:hAnsi="Arial" w:cs="Arial"/>
        </w:rPr>
        <w:t>OP JAK</w:t>
      </w:r>
      <w:r>
        <w:rPr>
          <w:rFonts w:ascii="Arial" w:hAnsi="Arial" w:cs="Arial"/>
        </w:rPr>
        <w:t>;</w:t>
      </w:r>
      <w:r w:rsidRPr="003F7877">
        <w:rPr>
          <w:rFonts w:ascii="Arial" w:hAnsi="Arial" w:cs="Arial"/>
        </w:rPr>
        <w:t xml:space="preserve"> OP TAK</w:t>
      </w:r>
      <w:r>
        <w:rPr>
          <w:rFonts w:ascii="Arial" w:hAnsi="Arial" w:cs="Arial"/>
        </w:rPr>
        <w:t>;</w:t>
      </w:r>
      <w:r w:rsidRPr="003F7877">
        <w:rPr>
          <w:rFonts w:ascii="Arial" w:hAnsi="Arial" w:cs="Arial"/>
        </w:rPr>
        <w:t xml:space="preserve"> IROP</w:t>
      </w:r>
      <w:r>
        <w:rPr>
          <w:rFonts w:ascii="Arial" w:hAnsi="Arial" w:cs="Arial"/>
        </w:rPr>
        <w:t>;</w:t>
      </w:r>
      <w:r w:rsidRPr="003F7877">
        <w:rPr>
          <w:rFonts w:ascii="Arial" w:hAnsi="Arial" w:cs="Arial"/>
        </w:rPr>
        <w:t xml:space="preserve"> OPZ+</w:t>
      </w:r>
      <w:r>
        <w:rPr>
          <w:rFonts w:ascii="Arial" w:hAnsi="Arial" w:cs="Arial"/>
        </w:rPr>
        <w:t>;</w:t>
      </w:r>
      <w:r w:rsidRPr="003F7877">
        <w:rPr>
          <w:rFonts w:ascii="Arial" w:hAnsi="Arial" w:cs="Arial"/>
        </w:rPr>
        <w:t xml:space="preserve"> Interreg</w:t>
      </w:r>
      <w:r>
        <w:rPr>
          <w:rFonts w:ascii="Arial" w:hAnsi="Arial" w:cs="Arial"/>
        </w:rPr>
        <w:t>.</w:t>
      </w:r>
    </w:p>
    <w:p w14:paraId="203FBFA4" w14:textId="77777777" w:rsidR="00230C4F" w:rsidRPr="003F7877" w:rsidRDefault="00230C4F" w:rsidP="00793A73">
      <w:pPr>
        <w:spacing w:before="240" w:line="259" w:lineRule="auto"/>
        <w:jc w:val="both"/>
        <w:rPr>
          <w:rFonts w:ascii="Arial" w:hAnsi="Arial" w:cs="Arial"/>
          <w:b/>
        </w:rPr>
      </w:pPr>
      <w:r w:rsidRPr="003F7877">
        <w:rPr>
          <w:rFonts w:ascii="Arial" w:hAnsi="Arial" w:cs="Arial"/>
          <w:b/>
        </w:rPr>
        <w:t>Typové intervence</w:t>
      </w:r>
    </w:p>
    <w:p w14:paraId="48A7C27B" w14:textId="77777777" w:rsidR="00230C4F"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V</w:t>
      </w:r>
      <w:r w:rsidRPr="003F7877">
        <w:rPr>
          <w:rFonts w:ascii="Arial" w:hAnsi="Arial" w:cs="Arial"/>
        </w:rPr>
        <w:t>ytvoření strategie vzdělávání a celoživotního učení KVK a systematický sběr dat</w:t>
      </w:r>
      <w:r>
        <w:rPr>
          <w:rFonts w:ascii="Arial" w:hAnsi="Arial" w:cs="Arial"/>
        </w:rPr>
        <w:t>.</w:t>
      </w:r>
    </w:p>
    <w:p w14:paraId="66DCC298" w14:textId="77777777" w:rsidR="005049CD" w:rsidRPr="003F7877" w:rsidRDefault="005049CD" w:rsidP="00C83B2E">
      <w:pPr>
        <w:pStyle w:val="Odstavecseseznamem"/>
        <w:numPr>
          <w:ilvl w:val="0"/>
          <w:numId w:val="15"/>
        </w:numPr>
        <w:spacing w:before="0" w:line="259" w:lineRule="auto"/>
        <w:ind w:hanging="436"/>
        <w:jc w:val="both"/>
        <w:rPr>
          <w:rFonts w:ascii="Arial" w:hAnsi="Arial" w:cs="Arial"/>
        </w:rPr>
      </w:pPr>
      <w:r>
        <w:rPr>
          <w:rFonts w:ascii="Arial" w:hAnsi="Arial" w:cs="Arial"/>
        </w:rPr>
        <w:t>Podpora rozvoje kreativity a podnikavosti v celé struktuře vzdělávacího systému, včetně zajištění lidského kapitálu v této oblasti.</w:t>
      </w:r>
    </w:p>
    <w:p w14:paraId="3E224039" w14:textId="77777777" w:rsidR="00230C4F" w:rsidRPr="003F7877"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R</w:t>
      </w:r>
      <w:r w:rsidRPr="003F7877">
        <w:rPr>
          <w:rFonts w:ascii="Arial" w:hAnsi="Arial" w:cs="Arial"/>
        </w:rPr>
        <w:t>ozvoj vysokoškolského vzdělávání navázaného za výzkumnou činnost ILAB</w:t>
      </w:r>
      <w:r>
        <w:rPr>
          <w:rFonts w:ascii="Arial" w:hAnsi="Arial" w:cs="Arial"/>
        </w:rPr>
        <w:t>.</w:t>
      </w:r>
    </w:p>
    <w:p w14:paraId="43069FFA" w14:textId="77777777" w:rsidR="00230C4F" w:rsidRPr="007F4E21"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P</w:t>
      </w:r>
      <w:r w:rsidRPr="007F4E21">
        <w:rPr>
          <w:rFonts w:ascii="Arial" w:hAnsi="Arial" w:cs="Arial"/>
        </w:rPr>
        <w:t>odpora vysokoškolského vzdělávání na území kraje provázáním se středním školstvím v</w:t>
      </w:r>
      <w:r>
        <w:rPr>
          <w:rFonts w:ascii="Arial" w:hAnsi="Arial" w:cs="Arial"/>
        </w:rPr>
        <w:t> </w:t>
      </w:r>
      <w:r w:rsidRPr="007F4E21">
        <w:rPr>
          <w:rFonts w:ascii="Arial" w:hAnsi="Arial" w:cs="Arial"/>
        </w:rPr>
        <w:t>KVK</w:t>
      </w:r>
      <w:r>
        <w:rPr>
          <w:rFonts w:ascii="Arial" w:hAnsi="Arial" w:cs="Arial"/>
        </w:rPr>
        <w:t>.</w:t>
      </w:r>
    </w:p>
    <w:p w14:paraId="7034086B" w14:textId="77777777" w:rsidR="00230C4F" w:rsidRPr="007F4E21"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Z</w:t>
      </w:r>
      <w:r w:rsidRPr="007F4E21">
        <w:rPr>
          <w:rFonts w:ascii="Arial" w:hAnsi="Arial" w:cs="Arial"/>
        </w:rPr>
        <w:t>aložení nových oborů vzdělávání v oblasti kreativních a uměleckých průmyslů na vyšších odborných školách v regionu a jejich provázání s uměleckými fakultami Západočeské univerzity v Plzni a Univerzitou Jana Evangelisty Purkyně</w:t>
      </w:r>
      <w:r>
        <w:rPr>
          <w:rFonts w:ascii="Arial" w:hAnsi="Arial" w:cs="Arial"/>
        </w:rPr>
        <w:t>.</w:t>
      </w:r>
    </w:p>
    <w:p w14:paraId="1733DF78" w14:textId="77777777" w:rsidR="00230C4F" w:rsidRPr="007F4E21"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P</w:t>
      </w:r>
      <w:r w:rsidRPr="007F4E21">
        <w:rPr>
          <w:rFonts w:ascii="Arial" w:hAnsi="Arial" w:cs="Arial"/>
        </w:rPr>
        <w:t>odpora studia STEM oborů, zejména v návaznosti na potenciální novou energetiku v</w:t>
      </w:r>
      <w:r>
        <w:rPr>
          <w:rFonts w:ascii="Arial" w:hAnsi="Arial" w:cs="Arial"/>
        </w:rPr>
        <w:t> </w:t>
      </w:r>
      <w:r w:rsidRPr="007F4E21">
        <w:rPr>
          <w:rFonts w:ascii="Arial" w:hAnsi="Arial" w:cs="Arial"/>
        </w:rPr>
        <w:t>KVK</w:t>
      </w:r>
      <w:r>
        <w:rPr>
          <w:rFonts w:ascii="Arial" w:hAnsi="Arial" w:cs="Arial"/>
        </w:rPr>
        <w:t>.</w:t>
      </w:r>
    </w:p>
    <w:p w14:paraId="3C10B5F7" w14:textId="77777777" w:rsidR="005049CD" w:rsidRPr="005049CD"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P</w:t>
      </w:r>
      <w:r w:rsidRPr="007F4E21">
        <w:rPr>
          <w:rFonts w:ascii="Arial" w:hAnsi="Arial" w:cs="Arial"/>
        </w:rPr>
        <w:t>odpora nových studijních oborů v návaznosti na globální trendy a vývoj nových technologií (např. průmysl 4.0, digitalizace, SMART, oběhové hospodářství, cirkulární ekonomika, ekologické zdroje energie/ nová energetika)</w:t>
      </w:r>
      <w:r>
        <w:rPr>
          <w:rFonts w:ascii="Arial" w:hAnsi="Arial" w:cs="Arial"/>
        </w:rPr>
        <w:t>.</w:t>
      </w:r>
    </w:p>
    <w:p w14:paraId="6821A77C" w14:textId="77777777" w:rsidR="00230C4F" w:rsidRPr="007F4E21"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P</w:t>
      </w:r>
      <w:r w:rsidRPr="007F4E21">
        <w:rPr>
          <w:rFonts w:ascii="Arial" w:hAnsi="Arial" w:cs="Arial"/>
        </w:rPr>
        <w:t>odpora propojování a rozvoje spolupráce mezi podniky v regionu a školami, obecně participace všech partnerů, široké i odborné veřejnosti v oblasti vzdělávacích aktivit</w:t>
      </w:r>
      <w:r>
        <w:rPr>
          <w:rFonts w:ascii="Arial" w:hAnsi="Arial" w:cs="Arial"/>
        </w:rPr>
        <w:t>.</w:t>
      </w:r>
    </w:p>
    <w:p w14:paraId="6E232952" w14:textId="77777777" w:rsidR="00230C4F" w:rsidRPr="007F4E21"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P</w:t>
      </w:r>
      <w:r w:rsidRPr="007F4E21">
        <w:rPr>
          <w:rFonts w:ascii="Arial" w:hAnsi="Arial" w:cs="Arial"/>
        </w:rPr>
        <w:t>odpora rovných příležitostí ve vzdělávání včetně podpory nadaných a velmi nadaných dětí, žáků a studentů</w:t>
      </w:r>
      <w:r>
        <w:rPr>
          <w:rFonts w:ascii="Arial" w:hAnsi="Arial" w:cs="Arial"/>
        </w:rPr>
        <w:t>.</w:t>
      </w:r>
    </w:p>
    <w:p w14:paraId="55F5107F" w14:textId="77777777" w:rsidR="00230C4F" w:rsidRPr="007F4E21"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P</w:t>
      </w:r>
      <w:r w:rsidRPr="007F4E21">
        <w:rPr>
          <w:rFonts w:ascii="Arial" w:hAnsi="Arial" w:cs="Arial"/>
        </w:rPr>
        <w:t>odpora aktivit vedoucích ke snížení dopadu slabého sociálněekonomického zázemí rodiny na školní výsledky žáků a studentů</w:t>
      </w:r>
      <w:r>
        <w:rPr>
          <w:rFonts w:ascii="Arial" w:hAnsi="Arial" w:cs="Arial"/>
        </w:rPr>
        <w:t>.</w:t>
      </w:r>
    </w:p>
    <w:p w14:paraId="3586AC95" w14:textId="77777777" w:rsidR="00230C4F" w:rsidRPr="007F4E21" w:rsidRDefault="00230C4F" w:rsidP="00C83B2E">
      <w:pPr>
        <w:pStyle w:val="Odstavecseseznamem"/>
        <w:numPr>
          <w:ilvl w:val="0"/>
          <w:numId w:val="15"/>
        </w:numPr>
        <w:spacing w:before="0" w:line="259" w:lineRule="auto"/>
        <w:ind w:hanging="436"/>
        <w:jc w:val="both"/>
        <w:rPr>
          <w:rFonts w:ascii="Arial" w:hAnsi="Arial" w:cs="Arial"/>
        </w:rPr>
      </w:pPr>
      <w:r w:rsidRPr="007F4E21">
        <w:rPr>
          <w:rFonts w:ascii="Arial" w:hAnsi="Arial" w:cs="Arial"/>
        </w:rPr>
        <w:t>„</w:t>
      </w:r>
      <w:proofErr w:type="spellStart"/>
      <w:r w:rsidRPr="007F4E21">
        <w:rPr>
          <w:rFonts w:ascii="Arial" w:hAnsi="Arial" w:cs="Arial"/>
        </w:rPr>
        <w:t>Internetovné</w:t>
      </w:r>
      <w:proofErr w:type="spellEnd"/>
      <w:r w:rsidRPr="007F4E21">
        <w:rPr>
          <w:rFonts w:ascii="Arial" w:hAnsi="Arial" w:cs="Arial"/>
        </w:rPr>
        <w:t>“ – podpora přístupu k digitálním dovednostem a koncovým zařízením pro rychlý internet v sociálně slabých rodinách</w:t>
      </w:r>
      <w:r>
        <w:rPr>
          <w:rFonts w:ascii="Arial" w:hAnsi="Arial" w:cs="Arial"/>
        </w:rPr>
        <w:t>.</w:t>
      </w:r>
    </w:p>
    <w:p w14:paraId="0A979ECF" w14:textId="77777777" w:rsidR="00230C4F" w:rsidRPr="007F4E21"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V</w:t>
      </w:r>
      <w:r w:rsidRPr="007F4E21">
        <w:rPr>
          <w:rFonts w:ascii="Arial" w:hAnsi="Arial" w:cs="Arial"/>
        </w:rPr>
        <w:t xml:space="preserve">yužití </w:t>
      </w:r>
      <w:proofErr w:type="spellStart"/>
      <w:r w:rsidRPr="007F4E21">
        <w:rPr>
          <w:rFonts w:ascii="Arial" w:hAnsi="Arial" w:cs="Arial"/>
        </w:rPr>
        <w:t>iKAP</w:t>
      </w:r>
      <w:proofErr w:type="spellEnd"/>
      <w:r w:rsidRPr="007F4E21">
        <w:rPr>
          <w:rFonts w:ascii="Arial" w:hAnsi="Arial" w:cs="Arial"/>
        </w:rPr>
        <w:t xml:space="preserve"> regionu pro zkvalitnění školství v</w:t>
      </w:r>
      <w:r>
        <w:rPr>
          <w:rFonts w:ascii="Arial" w:hAnsi="Arial" w:cs="Arial"/>
        </w:rPr>
        <w:t> </w:t>
      </w:r>
      <w:r w:rsidRPr="007F4E21">
        <w:rPr>
          <w:rFonts w:ascii="Arial" w:hAnsi="Arial" w:cs="Arial"/>
        </w:rPr>
        <w:t>KVK</w:t>
      </w:r>
      <w:r>
        <w:rPr>
          <w:rFonts w:ascii="Arial" w:hAnsi="Arial" w:cs="Arial"/>
        </w:rPr>
        <w:t>.</w:t>
      </w:r>
    </w:p>
    <w:p w14:paraId="75B41408" w14:textId="77777777" w:rsidR="00230C4F" w:rsidRPr="007F4E21" w:rsidRDefault="00230C4F" w:rsidP="00C83B2E">
      <w:pPr>
        <w:pStyle w:val="Odstavecseseznamem"/>
        <w:numPr>
          <w:ilvl w:val="0"/>
          <w:numId w:val="15"/>
        </w:numPr>
        <w:spacing w:before="0" w:line="259" w:lineRule="auto"/>
        <w:ind w:hanging="436"/>
        <w:jc w:val="both"/>
        <w:rPr>
          <w:rFonts w:ascii="Arial" w:hAnsi="Arial" w:cs="Arial"/>
        </w:rPr>
      </w:pPr>
      <w:r>
        <w:rPr>
          <w:rFonts w:ascii="Arial" w:hAnsi="Arial" w:cs="Arial"/>
        </w:rPr>
        <w:t>P</w:t>
      </w:r>
      <w:r w:rsidRPr="007F4E21">
        <w:rPr>
          <w:rFonts w:ascii="Arial" w:hAnsi="Arial" w:cs="Arial"/>
        </w:rPr>
        <w:t>odpora nových forem vzdělávání typu e-learningu, a to personálně, znalostně i fyzicky (investičně)</w:t>
      </w:r>
      <w:r>
        <w:rPr>
          <w:rFonts w:ascii="Arial" w:hAnsi="Arial" w:cs="Arial"/>
        </w:rPr>
        <w:t>.</w:t>
      </w:r>
    </w:p>
    <w:p w14:paraId="187176E3" w14:textId="77777777" w:rsidR="000E076F" w:rsidRPr="000E076F" w:rsidRDefault="000E076F" w:rsidP="00C83B2E">
      <w:pPr>
        <w:pStyle w:val="Bezmezer"/>
        <w:numPr>
          <w:ilvl w:val="0"/>
          <w:numId w:val="15"/>
        </w:numPr>
        <w:spacing w:line="259" w:lineRule="auto"/>
        <w:ind w:hanging="436"/>
        <w:jc w:val="both"/>
        <w:rPr>
          <w:rFonts w:cs="Arial"/>
          <w:sz w:val="22"/>
        </w:rPr>
      </w:pPr>
      <w:r w:rsidRPr="000E076F">
        <w:rPr>
          <w:rFonts w:cs="Arial"/>
          <w:sz w:val="22"/>
        </w:rPr>
        <w:t>Optimalizace sítě mateřských a základních škol v regionu a podpora jejich diverzifikace (cizojazyčné či alternativní mateřské a základní školy).</w:t>
      </w:r>
    </w:p>
    <w:p w14:paraId="53EA9F3B" w14:textId="77777777" w:rsidR="000E076F" w:rsidRPr="000E076F" w:rsidRDefault="000E076F" w:rsidP="00C83B2E">
      <w:pPr>
        <w:pStyle w:val="Bezmezer"/>
        <w:numPr>
          <w:ilvl w:val="0"/>
          <w:numId w:val="15"/>
        </w:numPr>
        <w:spacing w:line="259" w:lineRule="auto"/>
        <w:ind w:hanging="436"/>
        <w:jc w:val="both"/>
        <w:rPr>
          <w:rFonts w:cs="Arial"/>
          <w:sz w:val="22"/>
        </w:rPr>
      </w:pPr>
      <w:r w:rsidRPr="000E076F">
        <w:rPr>
          <w:rFonts w:cs="Arial"/>
          <w:sz w:val="22"/>
        </w:rPr>
        <w:t>Posílení kariérního poradenství a nových forem podpory výběru škol na základních školách.</w:t>
      </w:r>
    </w:p>
    <w:p w14:paraId="6AEB802F" w14:textId="77777777" w:rsidR="000E076F" w:rsidRPr="000E076F" w:rsidRDefault="000E076F" w:rsidP="00C83B2E">
      <w:pPr>
        <w:pStyle w:val="Bezmezer"/>
        <w:numPr>
          <w:ilvl w:val="0"/>
          <w:numId w:val="15"/>
        </w:numPr>
        <w:spacing w:line="259" w:lineRule="auto"/>
        <w:ind w:hanging="436"/>
        <w:jc w:val="both"/>
        <w:rPr>
          <w:rFonts w:cs="Arial"/>
          <w:sz w:val="22"/>
        </w:rPr>
      </w:pPr>
      <w:r w:rsidRPr="000E076F">
        <w:rPr>
          <w:rFonts w:cs="Arial"/>
          <w:sz w:val="22"/>
        </w:rPr>
        <w:t>Podpora celoživotního vzdělávání s metodickou podporou kraje.</w:t>
      </w:r>
    </w:p>
    <w:p w14:paraId="67A17E89" w14:textId="77777777" w:rsidR="000E076F" w:rsidRPr="000E076F" w:rsidRDefault="000E076F" w:rsidP="00C83B2E">
      <w:pPr>
        <w:pStyle w:val="Bezmezer"/>
        <w:numPr>
          <w:ilvl w:val="0"/>
          <w:numId w:val="15"/>
        </w:numPr>
        <w:spacing w:line="259" w:lineRule="auto"/>
        <w:ind w:hanging="436"/>
        <w:jc w:val="both"/>
        <w:rPr>
          <w:rFonts w:cs="Arial"/>
          <w:sz w:val="22"/>
        </w:rPr>
      </w:pPr>
      <w:r w:rsidRPr="000E076F">
        <w:rPr>
          <w:rFonts w:cs="Arial"/>
          <w:sz w:val="22"/>
        </w:rPr>
        <w:t>Vytváření infrastruktury pro zážitkové vzdělávání v celém kraji.</w:t>
      </w:r>
    </w:p>
    <w:p w14:paraId="39804A87" w14:textId="77777777" w:rsidR="000E076F" w:rsidRPr="000E076F" w:rsidRDefault="000E076F" w:rsidP="00C83B2E">
      <w:pPr>
        <w:pStyle w:val="Bezmezer"/>
        <w:numPr>
          <w:ilvl w:val="0"/>
          <w:numId w:val="15"/>
        </w:numPr>
        <w:spacing w:line="259" w:lineRule="auto"/>
        <w:ind w:hanging="436"/>
        <w:jc w:val="both"/>
        <w:rPr>
          <w:rFonts w:cs="Arial"/>
          <w:sz w:val="22"/>
        </w:rPr>
      </w:pPr>
      <w:r w:rsidRPr="000E076F">
        <w:rPr>
          <w:rFonts w:cs="Arial"/>
          <w:sz w:val="22"/>
        </w:rPr>
        <w:t>Podpora místních aktivistů, komunitních spolků a komunit a potřebné infrastruktury v oblasti vzdělávání a alternativní kultury.</w:t>
      </w:r>
    </w:p>
    <w:p w14:paraId="09B7E115" w14:textId="77777777" w:rsidR="000E076F" w:rsidRPr="000E076F" w:rsidRDefault="000E076F" w:rsidP="00C83B2E">
      <w:pPr>
        <w:pStyle w:val="Bezmezer"/>
        <w:numPr>
          <w:ilvl w:val="0"/>
          <w:numId w:val="15"/>
        </w:numPr>
        <w:spacing w:line="259" w:lineRule="auto"/>
        <w:ind w:hanging="436"/>
        <w:jc w:val="both"/>
        <w:rPr>
          <w:rFonts w:cs="Arial"/>
          <w:sz w:val="22"/>
        </w:rPr>
      </w:pPr>
      <w:r w:rsidRPr="000E076F">
        <w:rPr>
          <w:rFonts w:cs="Arial"/>
          <w:sz w:val="22"/>
        </w:rPr>
        <w:lastRenderedPageBreak/>
        <w:t>Provázání marketingových aktivit (zážitkové vzdělávání, sport, volný čas, přírodní a kulturní památky) pro lepší informovanost stávajících obyvatel, nově příchozích i turistů.</w:t>
      </w:r>
    </w:p>
    <w:p w14:paraId="6E429368" w14:textId="77777777" w:rsidR="00230C4F" w:rsidRPr="00230C4F" w:rsidRDefault="00230C4F" w:rsidP="006D166E">
      <w:pPr>
        <w:spacing w:line="259" w:lineRule="auto"/>
        <w:jc w:val="both"/>
      </w:pPr>
    </w:p>
    <w:p w14:paraId="0B1DE024" w14:textId="77777777" w:rsidR="00C36216" w:rsidRDefault="00C36216" w:rsidP="00C83B2E">
      <w:pPr>
        <w:pStyle w:val="Nadpis5"/>
        <w:numPr>
          <w:ilvl w:val="4"/>
          <w:numId w:val="5"/>
        </w:numPr>
        <w:rPr>
          <w:rFonts w:ascii="Arial" w:hAnsi="Arial" w:cs="Arial"/>
          <w:bCs/>
        </w:rPr>
      </w:pPr>
      <w:r w:rsidRPr="00C90408">
        <w:rPr>
          <w:rFonts w:ascii="Arial" w:hAnsi="Arial" w:cs="Arial"/>
          <w:bCs/>
        </w:rPr>
        <w:t>Specifický cíl 3.2: Rekvalifikace – nový začátek</w:t>
      </w:r>
    </w:p>
    <w:p w14:paraId="142C7329" w14:textId="77777777" w:rsidR="006D166E" w:rsidRPr="006D166E" w:rsidRDefault="006D166E" w:rsidP="00793A73">
      <w:pPr>
        <w:spacing w:line="259" w:lineRule="auto"/>
        <w:jc w:val="both"/>
        <w:rPr>
          <w:rFonts w:ascii="Arial" w:hAnsi="Arial" w:cs="Arial"/>
        </w:rPr>
      </w:pPr>
    </w:p>
    <w:p w14:paraId="084ABA93" w14:textId="77777777" w:rsidR="006D166E" w:rsidRPr="006D166E" w:rsidRDefault="005C40F6" w:rsidP="00793A73">
      <w:pPr>
        <w:pStyle w:val="Bezmezer"/>
        <w:spacing w:line="259" w:lineRule="auto"/>
        <w:jc w:val="both"/>
        <w:rPr>
          <w:rFonts w:cs="Arial"/>
          <w:sz w:val="22"/>
        </w:rPr>
      </w:pPr>
      <w:r w:rsidRPr="006D166E">
        <w:rPr>
          <w:rFonts w:cs="Arial"/>
          <w:sz w:val="22"/>
        </w:rPr>
        <w:t>Cílem je zvýšit podíl rekvalifikovaných zaměstnanců podniků procházejících strukturálními změnami a dalších organizací tak, aby v ideálním případě nevstupovali do evidence nezaměstnaných, ale byli přeškoleni na jinou pozici, byli připraveni na reintegraci v rámci KVK nebo zahájili vlastní podnikatelskou činnost.</w:t>
      </w:r>
    </w:p>
    <w:p w14:paraId="35E4423D" w14:textId="77777777" w:rsidR="006D166E" w:rsidRPr="007F4E21" w:rsidRDefault="006D166E" w:rsidP="00793A73">
      <w:pPr>
        <w:pStyle w:val="Bezmezer"/>
        <w:spacing w:line="259" w:lineRule="auto"/>
        <w:jc w:val="both"/>
      </w:pPr>
    </w:p>
    <w:p w14:paraId="10CDF7C7" w14:textId="77777777" w:rsidR="005C40F6" w:rsidRPr="007F4E21" w:rsidRDefault="005C40F6" w:rsidP="00793A73">
      <w:pPr>
        <w:spacing w:line="259" w:lineRule="auto"/>
        <w:ind w:left="720" w:hanging="720"/>
        <w:jc w:val="both"/>
        <w:rPr>
          <w:rFonts w:ascii="Arial" w:hAnsi="Arial" w:cs="Arial"/>
          <w:b/>
        </w:rPr>
      </w:pPr>
      <w:r w:rsidRPr="007F4E21">
        <w:rPr>
          <w:rFonts w:ascii="Arial" w:hAnsi="Arial" w:cs="Arial"/>
          <w:b/>
        </w:rPr>
        <w:t>Zdůvodnění</w:t>
      </w:r>
    </w:p>
    <w:p w14:paraId="48A74A0F" w14:textId="77777777" w:rsidR="005C40F6" w:rsidRDefault="005C40F6" w:rsidP="00793A73">
      <w:pPr>
        <w:spacing w:line="259" w:lineRule="auto"/>
        <w:jc w:val="both"/>
        <w:rPr>
          <w:rFonts w:ascii="Arial" w:hAnsi="Arial" w:cs="Arial"/>
        </w:rPr>
      </w:pPr>
      <w:r w:rsidRPr="007F4E21">
        <w:rPr>
          <w:rFonts w:ascii="Arial" w:hAnsi="Arial" w:cs="Arial"/>
        </w:rPr>
        <w:t>Pro dosažení flexibility, která je klíčovou podmínkou pro uplatnění na trhu práce, je nutné nabídnout zájemcům formou individuálního přístupu kariérové poradenství, školení v oblasti pracovního práva, finanční gramotnosti, měkkých dovedností a dalších. Samotné rekvalifikační kurzy, jejich obsah a složení musí zohlednit potřeby a požadavky regionálních zaměstnavatelů, zvláště malých a středních podniků v KVK, jejichž role je zásadní při dosahování cílů v oblasti podpory lokální ekonomiky, při produkci výrobků a služeb s vysokou přidanou hodnotou.</w:t>
      </w:r>
      <w:r w:rsidRPr="00BC0417">
        <w:rPr>
          <w:sz w:val="24"/>
          <w:szCs w:val="24"/>
        </w:rPr>
        <w:t xml:space="preserve"> </w:t>
      </w:r>
      <w:r w:rsidRPr="007F4E21">
        <w:rPr>
          <w:rFonts w:ascii="Arial" w:hAnsi="Arial" w:cs="Arial"/>
        </w:rPr>
        <w:t>Změna či prohlubování kvalifikace dále podpoří drobné lokální podnikání osob samostatně výdělečně činných (OSVČ) v regionu. Výzvou je podpora zaměstnávání a podpory samostatného podnikání osob nad 50 let.</w:t>
      </w:r>
    </w:p>
    <w:p w14:paraId="54D10733" w14:textId="77777777" w:rsidR="005C40F6" w:rsidRPr="002C67B7" w:rsidRDefault="005C40F6" w:rsidP="00793A73">
      <w:pPr>
        <w:spacing w:line="259" w:lineRule="auto"/>
        <w:jc w:val="both"/>
        <w:rPr>
          <w:rFonts w:ascii="Arial" w:hAnsi="Arial" w:cs="Arial"/>
        </w:rPr>
      </w:pPr>
    </w:p>
    <w:p w14:paraId="720E22FD" w14:textId="77777777" w:rsidR="006D166E" w:rsidRPr="007F4E21" w:rsidRDefault="005C40F6" w:rsidP="00793A73">
      <w:pPr>
        <w:spacing w:line="259" w:lineRule="auto"/>
        <w:ind w:left="720" w:hanging="720"/>
        <w:jc w:val="both"/>
        <w:rPr>
          <w:rFonts w:ascii="Arial" w:hAnsi="Arial" w:cs="Arial"/>
          <w:b/>
        </w:rPr>
      </w:pPr>
      <w:r w:rsidRPr="007F4E21">
        <w:rPr>
          <w:rFonts w:ascii="Arial" w:hAnsi="Arial" w:cs="Arial"/>
          <w:b/>
        </w:rPr>
        <w:t>Hlavní cílové skupiny</w:t>
      </w:r>
    </w:p>
    <w:p w14:paraId="23614098" w14:textId="77777777" w:rsidR="005C40F6" w:rsidRDefault="005C40F6" w:rsidP="00793A73">
      <w:pPr>
        <w:spacing w:line="259" w:lineRule="auto"/>
        <w:ind w:left="720" w:hanging="720"/>
        <w:jc w:val="both"/>
        <w:rPr>
          <w:rFonts w:ascii="Arial" w:hAnsi="Arial" w:cs="Arial"/>
        </w:rPr>
      </w:pPr>
      <w:r>
        <w:rPr>
          <w:rFonts w:ascii="Arial" w:hAnsi="Arial" w:cs="Arial"/>
        </w:rPr>
        <w:t>O</w:t>
      </w:r>
      <w:r w:rsidRPr="007F4E21">
        <w:rPr>
          <w:rFonts w:ascii="Arial" w:hAnsi="Arial" w:cs="Arial"/>
        </w:rPr>
        <w:t>b</w:t>
      </w:r>
      <w:r>
        <w:rPr>
          <w:rFonts w:ascii="Arial" w:hAnsi="Arial" w:cs="Arial"/>
        </w:rPr>
        <w:t>čané (hledající nové uplatnění); malé, střední i velké podniky;</w:t>
      </w:r>
      <w:r w:rsidRPr="007F4E21">
        <w:rPr>
          <w:rFonts w:ascii="Arial" w:hAnsi="Arial" w:cs="Arial"/>
        </w:rPr>
        <w:t xml:space="preserve"> obce a kraj</w:t>
      </w:r>
      <w:r>
        <w:rPr>
          <w:rFonts w:ascii="Arial" w:hAnsi="Arial" w:cs="Arial"/>
        </w:rPr>
        <w:t>.</w:t>
      </w:r>
    </w:p>
    <w:p w14:paraId="64F7C449" w14:textId="77777777" w:rsidR="006D166E" w:rsidRPr="007F4E21" w:rsidRDefault="006D166E" w:rsidP="00793A73">
      <w:pPr>
        <w:spacing w:line="259" w:lineRule="auto"/>
        <w:ind w:left="720" w:hanging="720"/>
        <w:jc w:val="both"/>
        <w:rPr>
          <w:rFonts w:ascii="Arial" w:hAnsi="Arial" w:cs="Arial"/>
        </w:rPr>
      </w:pPr>
    </w:p>
    <w:p w14:paraId="1031FFC9" w14:textId="77777777" w:rsidR="005C40F6" w:rsidRPr="007F4E21" w:rsidRDefault="005C40F6" w:rsidP="00793A73">
      <w:pPr>
        <w:spacing w:line="259" w:lineRule="auto"/>
        <w:ind w:left="720" w:hanging="720"/>
        <w:jc w:val="both"/>
        <w:rPr>
          <w:rFonts w:ascii="Arial" w:hAnsi="Arial" w:cs="Arial"/>
          <w:b/>
        </w:rPr>
      </w:pPr>
      <w:r w:rsidRPr="007F4E21">
        <w:rPr>
          <w:rFonts w:ascii="Arial" w:hAnsi="Arial" w:cs="Arial"/>
          <w:b/>
        </w:rPr>
        <w:t>Typy příjemců</w:t>
      </w:r>
    </w:p>
    <w:p w14:paraId="692E7EA2" w14:textId="6C1BA43D" w:rsidR="005C40F6" w:rsidRDefault="005C40F6" w:rsidP="00793A73">
      <w:pPr>
        <w:spacing w:line="259" w:lineRule="auto"/>
        <w:jc w:val="both"/>
        <w:rPr>
          <w:rFonts w:ascii="Arial" w:hAnsi="Arial" w:cs="Arial"/>
        </w:rPr>
      </w:pPr>
      <w:r>
        <w:rPr>
          <w:rFonts w:ascii="Arial" w:hAnsi="Arial" w:cs="Arial"/>
        </w:rPr>
        <w:t>Obce a jimi zřizované organizace;</w:t>
      </w:r>
      <w:r w:rsidRPr="007F4E21">
        <w:rPr>
          <w:rFonts w:ascii="Arial" w:hAnsi="Arial" w:cs="Arial"/>
        </w:rPr>
        <w:t xml:space="preserve"> kraj a jím zřiz</w:t>
      </w:r>
      <w:r>
        <w:rPr>
          <w:rFonts w:ascii="Arial" w:hAnsi="Arial" w:cs="Arial"/>
        </w:rPr>
        <w:t>ované nebo zakládané organizace;</w:t>
      </w:r>
      <w:r w:rsidRPr="007F4E21">
        <w:rPr>
          <w:rFonts w:ascii="Arial" w:hAnsi="Arial" w:cs="Arial"/>
        </w:rPr>
        <w:t xml:space="preserve"> malé, střední a velké </w:t>
      </w:r>
      <w:r>
        <w:rPr>
          <w:rFonts w:ascii="Arial" w:hAnsi="Arial" w:cs="Arial"/>
        </w:rPr>
        <w:t>podniky; OSVČ; nestátní neziskové organizace; místní akční skupiny;</w:t>
      </w:r>
      <w:r w:rsidRPr="007F4E21">
        <w:rPr>
          <w:rFonts w:ascii="Arial" w:hAnsi="Arial" w:cs="Arial"/>
        </w:rPr>
        <w:t xml:space="preserve"> vzdělávací instituce</w:t>
      </w:r>
      <w:r w:rsidR="00C25536">
        <w:rPr>
          <w:rFonts w:ascii="Arial" w:hAnsi="Arial" w:cs="Arial"/>
        </w:rPr>
        <w:t>; střední, vyšší odborné a vysoké školy</w:t>
      </w:r>
      <w:ins w:id="11" w:author="Lorenzová Petra" w:date="2025-07-02T15:36:00Z">
        <w:r w:rsidR="00EC282F">
          <w:rPr>
            <w:rFonts w:ascii="Arial" w:hAnsi="Arial" w:cs="Arial"/>
          </w:rPr>
          <w:t xml:space="preserve">, </w:t>
        </w:r>
        <w:r w:rsidR="00EC282F" w:rsidRPr="00E73BD7">
          <w:rPr>
            <w:rFonts w:ascii="Arial" w:hAnsi="Arial" w:cs="Arial"/>
          </w:rPr>
          <w:t>Krajská hospodářská komora Karlovarského kraje.</w:t>
        </w:r>
      </w:ins>
      <w:r w:rsidR="00C25536">
        <w:rPr>
          <w:rFonts w:ascii="Arial" w:hAnsi="Arial" w:cs="Arial"/>
        </w:rPr>
        <w:t>.</w:t>
      </w:r>
    </w:p>
    <w:p w14:paraId="364F624B" w14:textId="77777777" w:rsidR="00F07194" w:rsidRPr="007F4E21" w:rsidRDefault="00F07194" w:rsidP="00793A73">
      <w:pPr>
        <w:spacing w:line="259" w:lineRule="auto"/>
        <w:jc w:val="both"/>
        <w:rPr>
          <w:rFonts w:ascii="Arial" w:hAnsi="Arial" w:cs="Arial"/>
        </w:rPr>
      </w:pPr>
    </w:p>
    <w:p w14:paraId="5865C3E1" w14:textId="77777777" w:rsidR="005C40F6" w:rsidRPr="007F4E21" w:rsidRDefault="005C40F6" w:rsidP="00793A73">
      <w:pPr>
        <w:spacing w:line="259" w:lineRule="auto"/>
        <w:ind w:left="720" w:hanging="720"/>
        <w:jc w:val="both"/>
        <w:rPr>
          <w:rFonts w:ascii="Arial" w:hAnsi="Arial" w:cs="Arial"/>
          <w:b/>
        </w:rPr>
      </w:pPr>
      <w:r w:rsidRPr="007F4E21">
        <w:rPr>
          <w:rFonts w:ascii="Arial" w:hAnsi="Arial" w:cs="Arial"/>
          <w:b/>
        </w:rPr>
        <w:t>Synergie a komplementarity</w:t>
      </w:r>
    </w:p>
    <w:p w14:paraId="3774508C" w14:textId="0442D5A4" w:rsidR="00F07194" w:rsidRDefault="005C40F6" w:rsidP="00793A73">
      <w:pPr>
        <w:spacing w:line="259" w:lineRule="auto"/>
        <w:ind w:left="720" w:hanging="720"/>
        <w:jc w:val="both"/>
        <w:rPr>
          <w:rFonts w:ascii="Arial" w:hAnsi="Arial" w:cs="Arial"/>
        </w:rPr>
      </w:pPr>
      <w:r w:rsidRPr="007F4E21">
        <w:rPr>
          <w:rFonts w:ascii="Arial" w:hAnsi="Arial" w:cs="Arial"/>
        </w:rPr>
        <w:t>OP JAK</w:t>
      </w:r>
      <w:r>
        <w:rPr>
          <w:rFonts w:ascii="Arial" w:hAnsi="Arial" w:cs="Arial"/>
        </w:rPr>
        <w:t>;</w:t>
      </w:r>
      <w:r w:rsidRPr="007F4E21">
        <w:rPr>
          <w:rFonts w:ascii="Arial" w:hAnsi="Arial" w:cs="Arial"/>
        </w:rPr>
        <w:t xml:space="preserve"> OPŽP</w:t>
      </w:r>
      <w:r>
        <w:rPr>
          <w:rFonts w:ascii="Arial" w:hAnsi="Arial" w:cs="Arial"/>
        </w:rPr>
        <w:t>;</w:t>
      </w:r>
      <w:r w:rsidRPr="007F4E21">
        <w:rPr>
          <w:rFonts w:ascii="Arial" w:hAnsi="Arial" w:cs="Arial"/>
        </w:rPr>
        <w:t xml:space="preserve"> OP TAK</w:t>
      </w:r>
      <w:r>
        <w:rPr>
          <w:rFonts w:ascii="Arial" w:hAnsi="Arial" w:cs="Arial"/>
        </w:rPr>
        <w:t>;</w:t>
      </w:r>
      <w:r w:rsidRPr="007F4E21">
        <w:rPr>
          <w:rFonts w:ascii="Arial" w:hAnsi="Arial" w:cs="Arial"/>
        </w:rPr>
        <w:t xml:space="preserve"> IROP</w:t>
      </w:r>
      <w:r>
        <w:rPr>
          <w:rFonts w:ascii="Arial" w:hAnsi="Arial" w:cs="Arial"/>
        </w:rPr>
        <w:t>;</w:t>
      </w:r>
      <w:r w:rsidRPr="007F4E21">
        <w:rPr>
          <w:rFonts w:ascii="Arial" w:hAnsi="Arial" w:cs="Arial"/>
        </w:rPr>
        <w:t xml:space="preserve"> OPZ+</w:t>
      </w:r>
      <w:r>
        <w:rPr>
          <w:rFonts w:ascii="Arial" w:hAnsi="Arial" w:cs="Arial"/>
        </w:rPr>
        <w:t>;</w:t>
      </w:r>
      <w:r w:rsidRPr="007F4E21">
        <w:rPr>
          <w:rFonts w:ascii="Arial" w:hAnsi="Arial" w:cs="Arial"/>
        </w:rPr>
        <w:t xml:space="preserve"> Interreg</w:t>
      </w:r>
      <w:r>
        <w:rPr>
          <w:rFonts w:ascii="Arial" w:hAnsi="Arial" w:cs="Arial"/>
        </w:rPr>
        <w:t>;</w:t>
      </w:r>
      <w:r w:rsidRPr="007F4E21">
        <w:rPr>
          <w:rFonts w:ascii="Arial" w:hAnsi="Arial" w:cs="Arial"/>
        </w:rPr>
        <w:t xml:space="preserve"> Modernizační fond</w:t>
      </w:r>
      <w:r>
        <w:rPr>
          <w:rFonts w:ascii="Arial" w:hAnsi="Arial" w:cs="Arial"/>
        </w:rPr>
        <w:t>;</w:t>
      </w:r>
      <w:r w:rsidRPr="007F4E21">
        <w:rPr>
          <w:rFonts w:ascii="Arial" w:hAnsi="Arial" w:cs="Arial"/>
        </w:rPr>
        <w:t xml:space="preserve"> Národní plán obnovy</w:t>
      </w:r>
      <w:r>
        <w:rPr>
          <w:rFonts w:ascii="Arial" w:hAnsi="Arial" w:cs="Arial"/>
        </w:rPr>
        <w:t>.</w:t>
      </w:r>
    </w:p>
    <w:p w14:paraId="130AB2B2" w14:textId="77777777" w:rsidR="00F07194" w:rsidRDefault="00F07194" w:rsidP="00793A73">
      <w:pPr>
        <w:spacing w:line="259" w:lineRule="auto"/>
        <w:ind w:left="720" w:hanging="720"/>
        <w:jc w:val="both"/>
        <w:rPr>
          <w:rFonts w:ascii="Arial" w:hAnsi="Arial" w:cs="Arial"/>
        </w:rPr>
      </w:pPr>
    </w:p>
    <w:p w14:paraId="69B8CFB6" w14:textId="61814657" w:rsidR="005C40F6" w:rsidRPr="007F4E21" w:rsidRDefault="005C40F6" w:rsidP="00793A73">
      <w:pPr>
        <w:spacing w:line="259" w:lineRule="auto"/>
        <w:ind w:left="720" w:hanging="720"/>
        <w:jc w:val="both"/>
        <w:rPr>
          <w:rFonts w:ascii="Arial" w:hAnsi="Arial" w:cs="Arial"/>
          <w:b/>
        </w:rPr>
      </w:pPr>
      <w:r w:rsidRPr="007F4E21">
        <w:rPr>
          <w:rFonts w:ascii="Arial" w:hAnsi="Arial" w:cs="Arial"/>
          <w:b/>
        </w:rPr>
        <w:t xml:space="preserve">Typové intervence </w:t>
      </w:r>
    </w:p>
    <w:p w14:paraId="72057412"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rekvalifikace propouštěných zaměstnanců v souvislosti se změnami ve výrobě energie a uzavíráním těžebních a návazných zpracovatelských či energetických provozů na území kraje</w:t>
      </w:r>
      <w:r>
        <w:rPr>
          <w:rFonts w:ascii="Arial" w:hAnsi="Arial" w:cs="Arial"/>
        </w:rPr>
        <w:t>.</w:t>
      </w:r>
    </w:p>
    <w:p w14:paraId="5642D983"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rogramy podpory sociálních inovací pro zahájení služeb pro seniory, handicapované, sociálně a digitálně vyloučené komunity</w:t>
      </w:r>
      <w:r>
        <w:rPr>
          <w:rFonts w:ascii="Arial" w:hAnsi="Arial" w:cs="Arial"/>
        </w:rPr>
        <w:t>.</w:t>
      </w:r>
    </w:p>
    <w:p w14:paraId="5D9F63E9"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digitální gramotnosti a on-line rekvalifikačních či jiných vzdělávacích programů</w:t>
      </w:r>
      <w:r>
        <w:rPr>
          <w:rFonts w:ascii="Arial" w:hAnsi="Arial" w:cs="Arial"/>
        </w:rPr>
        <w:t>.</w:t>
      </w:r>
    </w:p>
    <w:p w14:paraId="46C8BC02"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K</w:t>
      </w:r>
      <w:r w:rsidRPr="007F4E21">
        <w:rPr>
          <w:rFonts w:ascii="Arial" w:hAnsi="Arial" w:cs="Arial"/>
        </w:rPr>
        <w:t>rajské vzdělávací vouchery</w:t>
      </w:r>
      <w:r>
        <w:rPr>
          <w:rFonts w:ascii="Arial" w:hAnsi="Arial" w:cs="Arial"/>
        </w:rPr>
        <w:t>.</w:t>
      </w:r>
    </w:p>
    <w:p w14:paraId="1DE174D1"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finanční gramotnosti a právního povědomí</w:t>
      </w:r>
      <w:r>
        <w:rPr>
          <w:rFonts w:ascii="Arial" w:hAnsi="Arial" w:cs="Arial"/>
        </w:rPr>
        <w:t>.</w:t>
      </w:r>
    </w:p>
    <w:p w14:paraId="6D4B3277"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veřejně prospěšných prací ve městech a obcích, zejména při vytváření a údržbě modré a zelené infrastruktury</w:t>
      </w:r>
      <w:r>
        <w:rPr>
          <w:rFonts w:ascii="Arial" w:hAnsi="Arial" w:cs="Arial"/>
        </w:rPr>
        <w:t>.</w:t>
      </w:r>
    </w:p>
    <w:p w14:paraId="78DBF670"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mikropodniků a malých podniků zaměstnávajících rekvalifikované, resp. z jiných odvětví propuštěné pracovníky</w:t>
      </w:r>
      <w:r>
        <w:rPr>
          <w:rFonts w:ascii="Arial" w:hAnsi="Arial" w:cs="Arial"/>
        </w:rPr>
        <w:t>.</w:t>
      </w:r>
    </w:p>
    <w:p w14:paraId="298A2697"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zakládání lokálních podniků a podnikání OSVČ</w:t>
      </w:r>
      <w:r>
        <w:rPr>
          <w:rFonts w:ascii="Arial" w:hAnsi="Arial" w:cs="Arial"/>
        </w:rPr>
        <w:t>.</w:t>
      </w:r>
    </w:p>
    <w:p w14:paraId="33F74B18"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Z</w:t>
      </w:r>
      <w:r w:rsidRPr="007F4E21">
        <w:rPr>
          <w:rFonts w:ascii="Arial" w:hAnsi="Arial" w:cs="Arial"/>
        </w:rPr>
        <w:t>apojení MAS do podpory malého podnikání rekvalifikovaných občanů a lidí nad 50 let</w:t>
      </w:r>
    </w:p>
    <w:p w14:paraId="3108A233"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 xml:space="preserve">rogramy podporující zaměstnávání rodičů s malými dětmi (zkrácené úvazky, </w:t>
      </w:r>
      <w:proofErr w:type="spellStart"/>
      <w:r w:rsidRPr="007F4E21">
        <w:rPr>
          <w:rFonts w:ascii="Arial" w:hAnsi="Arial" w:cs="Arial"/>
        </w:rPr>
        <w:t>home</w:t>
      </w:r>
      <w:proofErr w:type="spellEnd"/>
      <w:r w:rsidRPr="007F4E21">
        <w:rPr>
          <w:rFonts w:ascii="Arial" w:hAnsi="Arial" w:cs="Arial"/>
        </w:rPr>
        <w:t xml:space="preserve"> </w:t>
      </w:r>
      <w:proofErr w:type="spellStart"/>
      <w:r w:rsidRPr="007F4E21">
        <w:rPr>
          <w:rFonts w:ascii="Arial" w:hAnsi="Arial" w:cs="Arial"/>
        </w:rPr>
        <w:lastRenderedPageBreak/>
        <w:t>office</w:t>
      </w:r>
      <w:proofErr w:type="spellEnd"/>
      <w:r w:rsidRPr="007F4E21">
        <w:rPr>
          <w:rFonts w:ascii="Arial" w:hAnsi="Arial" w:cs="Arial"/>
        </w:rPr>
        <w:t>, sdílená pracovní místa apod.)</w:t>
      </w:r>
      <w:r>
        <w:rPr>
          <w:rFonts w:ascii="Arial" w:hAnsi="Arial" w:cs="Arial"/>
        </w:rPr>
        <w:t>.</w:t>
      </w:r>
    </w:p>
    <w:p w14:paraId="33434722" w14:textId="77777777" w:rsidR="005C40F6" w:rsidRPr="007F4E21" w:rsidRDefault="005C40F6" w:rsidP="00C83B2E">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mezikulturního dialogu a spolupráce národnostních menšin žijících na území KVK</w:t>
      </w:r>
      <w:r>
        <w:rPr>
          <w:rFonts w:ascii="Arial" w:hAnsi="Arial" w:cs="Arial"/>
        </w:rPr>
        <w:t>.</w:t>
      </w:r>
    </w:p>
    <w:p w14:paraId="7ED131D3" w14:textId="14A58815" w:rsidR="00C36216" w:rsidRPr="00F07194" w:rsidRDefault="005C40F6" w:rsidP="00793A73">
      <w:pPr>
        <w:pStyle w:val="Odstavecseseznamem"/>
        <w:numPr>
          <w:ilvl w:val="0"/>
          <w:numId w:val="17"/>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zvyšování kvalifikace a rekvalifikace pro “zelená” pracovní místa</w:t>
      </w:r>
      <w:r>
        <w:rPr>
          <w:rFonts w:ascii="Arial" w:hAnsi="Arial" w:cs="Arial"/>
        </w:rPr>
        <w:t>.</w:t>
      </w:r>
    </w:p>
    <w:p w14:paraId="3A7156CD" w14:textId="77777777" w:rsidR="00C36216" w:rsidRDefault="00C36216" w:rsidP="00C83B2E">
      <w:pPr>
        <w:pStyle w:val="Nadpis4"/>
        <w:numPr>
          <w:ilvl w:val="3"/>
          <w:numId w:val="5"/>
        </w:numPr>
        <w:jc w:val="both"/>
        <w:rPr>
          <w:rFonts w:ascii="Arial" w:hAnsi="Arial" w:cs="Arial"/>
          <w:bCs/>
          <w:sz w:val="24"/>
          <w:szCs w:val="24"/>
        </w:rPr>
      </w:pPr>
      <w:r w:rsidRPr="00C90408">
        <w:rPr>
          <w:rFonts w:ascii="Arial" w:hAnsi="Arial" w:cs="Arial"/>
          <w:bCs/>
          <w:sz w:val="24"/>
          <w:szCs w:val="24"/>
        </w:rPr>
        <w:t>Spolupráce</w:t>
      </w:r>
    </w:p>
    <w:p w14:paraId="291BC6B9" w14:textId="77777777" w:rsidR="001A4F23" w:rsidRPr="00793A73" w:rsidRDefault="001A4F23" w:rsidP="00793A73">
      <w:pPr>
        <w:spacing w:line="259" w:lineRule="auto"/>
        <w:jc w:val="both"/>
        <w:rPr>
          <w:rFonts w:ascii="Arial" w:hAnsi="Arial" w:cs="Arial"/>
        </w:rPr>
      </w:pPr>
    </w:p>
    <w:p w14:paraId="29A36F4A" w14:textId="77777777" w:rsidR="00C36216" w:rsidRDefault="00C36216" w:rsidP="00793A73">
      <w:pPr>
        <w:spacing w:line="259" w:lineRule="auto"/>
        <w:jc w:val="both"/>
        <w:rPr>
          <w:rFonts w:ascii="Arial" w:eastAsiaTheme="minorHAnsi" w:hAnsi="Arial" w:cs="Arial"/>
          <w:color w:val="000000" w:themeColor="text1"/>
          <w:lang w:eastAsia="en-US" w:bidi="ar-SA"/>
        </w:rPr>
      </w:pPr>
      <w:r w:rsidRPr="00C90408">
        <w:rPr>
          <w:rFonts w:ascii="Arial" w:eastAsiaTheme="minorHAnsi" w:hAnsi="Arial" w:cs="Arial"/>
          <w:color w:val="000000" w:themeColor="text1"/>
          <w:lang w:eastAsia="en-US" w:bidi="ar-SA"/>
        </w:rPr>
        <w:t>Cílem programu je dlouhodobými programy spolupráce ve vyloučených lokalitách snížit jejich počet</w:t>
      </w:r>
      <w:r w:rsidR="005B3F0A">
        <w:rPr>
          <w:rFonts w:ascii="Arial" w:eastAsiaTheme="minorHAnsi" w:hAnsi="Arial" w:cs="Arial"/>
          <w:color w:val="000000" w:themeColor="text1"/>
          <w:lang w:eastAsia="en-US" w:bidi="ar-SA"/>
        </w:rPr>
        <w:t xml:space="preserve"> oproti stávajícímu stavu</w:t>
      </w:r>
      <w:r w:rsidRPr="00C90408">
        <w:rPr>
          <w:rFonts w:ascii="Arial" w:eastAsiaTheme="minorHAnsi" w:hAnsi="Arial" w:cs="Arial"/>
          <w:color w:val="000000" w:themeColor="text1"/>
          <w:lang w:eastAsia="en-US" w:bidi="ar-SA"/>
        </w:rPr>
        <w:t>, posílit znalost kulturního dědictví jako zdroje sounáležitosti s regionem a příležitost pro rozvoj cestovního ruchu a vybudovat v okolí větších měst zázemí pro trávení volného času místních obyvatel, zejména rodin s dětmi a pro návštěvníky všech věkových kategorií.</w:t>
      </w:r>
    </w:p>
    <w:p w14:paraId="7DF139AE" w14:textId="77777777" w:rsidR="00C90408" w:rsidRPr="00C90408" w:rsidRDefault="00C90408" w:rsidP="00793A73">
      <w:pPr>
        <w:spacing w:line="259" w:lineRule="auto"/>
        <w:jc w:val="both"/>
        <w:rPr>
          <w:rFonts w:ascii="Arial" w:eastAsiaTheme="minorHAnsi" w:hAnsi="Arial" w:cs="Arial"/>
          <w:color w:val="000000" w:themeColor="text1"/>
          <w:lang w:eastAsia="en-US" w:bidi="ar-SA"/>
        </w:rPr>
      </w:pPr>
    </w:p>
    <w:tbl>
      <w:tblPr>
        <w:tblStyle w:val="Svtltabulkasmkou1zvraznn1"/>
        <w:tblW w:w="9124" w:type="dxa"/>
        <w:tblLook w:val="04A0" w:firstRow="1" w:lastRow="0" w:firstColumn="1" w:lastColumn="0" w:noHBand="0" w:noVBand="1"/>
      </w:tblPr>
      <w:tblGrid>
        <w:gridCol w:w="1326"/>
        <w:gridCol w:w="7798"/>
      </w:tblGrid>
      <w:tr w:rsidR="00C90408" w:rsidRPr="002A17B9" w14:paraId="0C551B0C" w14:textId="77777777" w:rsidTr="004B3EE7">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326" w:type="dxa"/>
          </w:tcPr>
          <w:p w14:paraId="2A3EB336" w14:textId="77777777" w:rsidR="00C90408" w:rsidRPr="00DD4DBC" w:rsidRDefault="00C90408" w:rsidP="004B3EE7">
            <w:pPr>
              <w:pStyle w:val="Zkladnodstavec"/>
              <w:rPr>
                <w:rStyle w:val="Bnpsmo"/>
                <w:rFonts w:ascii="Arial" w:hAnsi="Arial" w:cs="Arial"/>
                <w:b w:val="0"/>
                <w:bCs w:val="0"/>
                <w:sz w:val="18"/>
                <w:szCs w:val="18"/>
              </w:rPr>
            </w:pPr>
            <w:r w:rsidRPr="00DD4DBC">
              <w:rPr>
                <w:rStyle w:val="Bnpsmo"/>
                <w:rFonts w:ascii="Arial" w:hAnsi="Arial" w:cs="Arial"/>
                <w:bCs w:val="0"/>
                <w:sz w:val="18"/>
                <w:szCs w:val="18"/>
              </w:rPr>
              <w:t>Alokace</w:t>
            </w:r>
          </w:p>
        </w:tc>
        <w:tc>
          <w:tcPr>
            <w:tcW w:w="7798" w:type="dxa"/>
          </w:tcPr>
          <w:p w14:paraId="426DE0C7" w14:textId="77777777" w:rsidR="00C90408" w:rsidRPr="00DD4DBC" w:rsidRDefault="00C90408" w:rsidP="004B3EE7">
            <w:pPr>
              <w:pStyle w:val="Zkladnodstavec"/>
              <w:cnfStyle w:val="100000000000" w:firstRow="1" w:lastRow="0" w:firstColumn="0" w:lastColumn="0" w:oddVBand="0" w:evenVBand="0" w:oddHBand="0" w:evenHBand="0" w:firstRowFirstColumn="0" w:firstRowLastColumn="0" w:lastRowFirstColumn="0" w:lastRowLastColumn="0"/>
              <w:rPr>
                <w:rStyle w:val="Bnpsmo"/>
                <w:rFonts w:ascii="Arial" w:hAnsi="Arial" w:cs="Arial"/>
                <w:b w:val="0"/>
                <w:bCs w:val="0"/>
                <w:sz w:val="18"/>
                <w:szCs w:val="18"/>
              </w:rPr>
            </w:pPr>
            <w:r w:rsidRPr="00DD4DBC">
              <w:rPr>
                <w:rStyle w:val="Bnpsmo"/>
                <w:rFonts w:ascii="Arial" w:hAnsi="Arial" w:cs="Arial"/>
                <w:bCs w:val="0"/>
                <w:sz w:val="18"/>
                <w:szCs w:val="18"/>
              </w:rPr>
              <w:t>Specifické cíle</w:t>
            </w:r>
          </w:p>
        </w:tc>
      </w:tr>
      <w:tr w:rsidR="00C90408" w:rsidRPr="002A17B9" w14:paraId="55EC4EE2" w14:textId="77777777" w:rsidTr="004B3EE7">
        <w:trPr>
          <w:trHeight w:val="262"/>
        </w:trPr>
        <w:tc>
          <w:tcPr>
            <w:cnfStyle w:val="001000000000" w:firstRow="0" w:lastRow="0" w:firstColumn="1" w:lastColumn="0" w:oddVBand="0" w:evenVBand="0" w:oddHBand="0" w:evenHBand="0" w:firstRowFirstColumn="0" w:firstRowLastColumn="0" w:lastRowFirstColumn="0" w:lastRowLastColumn="0"/>
            <w:tcW w:w="1326" w:type="dxa"/>
          </w:tcPr>
          <w:p w14:paraId="37FB4C4A" w14:textId="77777777" w:rsidR="00C90408" w:rsidRPr="00DD4DBC" w:rsidRDefault="00C90408" w:rsidP="004B3EE7">
            <w:pPr>
              <w:pStyle w:val="Zkladnodstavec"/>
              <w:spacing w:line="240" w:lineRule="auto"/>
              <w:rPr>
                <w:rStyle w:val="Bnpsmo"/>
                <w:rFonts w:ascii="Arial" w:hAnsi="Arial" w:cs="Arial"/>
                <w:bCs w:val="0"/>
                <w:sz w:val="18"/>
                <w:szCs w:val="18"/>
              </w:rPr>
            </w:pPr>
            <w:r w:rsidRPr="00DD4DBC">
              <w:rPr>
                <w:rStyle w:val="Bnpsmo"/>
                <w:rFonts w:ascii="Arial" w:hAnsi="Arial" w:cs="Arial"/>
                <w:bCs w:val="0"/>
                <w:sz w:val="18"/>
                <w:szCs w:val="18"/>
              </w:rPr>
              <w:t>16 %</w:t>
            </w:r>
          </w:p>
        </w:tc>
        <w:tc>
          <w:tcPr>
            <w:tcW w:w="7798" w:type="dxa"/>
          </w:tcPr>
          <w:p w14:paraId="3EAA7DD0" w14:textId="77777777" w:rsidR="00C90408" w:rsidRPr="00DD4DBC" w:rsidRDefault="00C90408" w:rsidP="004B3EE7">
            <w:pPr>
              <w:cnfStyle w:val="000000000000" w:firstRow="0" w:lastRow="0" w:firstColumn="0" w:lastColumn="0" w:oddVBand="0" w:evenVBand="0" w:oddHBand="0" w:evenHBand="0" w:firstRowFirstColumn="0" w:firstRowLastColumn="0" w:lastRowFirstColumn="0" w:lastRowLastColumn="0"/>
              <w:rPr>
                <w:rFonts w:ascii="Arial" w:hAnsi="Arial" w:cs="Arial"/>
                <w:b w:val="0"/>
                <w:color w:val="000000" w:themeColor="text1"/>
                <w:sz w:val="18"/>
                <w:szCs w:val="18"/>
              </w:rPr>
            </w:pPr>
            <w:r w:rsidRPr="00DD4DBC">
              <w:rPr>
                <w:rFonts w:ascii="Arial" w:hAnsi="Arial" w:cs="Arial"/>
                <w:b w:val="0"/>
                <w:color w:val="000000" w:themeColor="text1"/>
                <w:sz w:val="18"/>
                <w:szCs w:val="18"/>
              </w:rPr>
              <w:t>SC 4.1 Kulturní a přírodní dědictví</w:t>
            </w:r>
          </w:p>
          <w:p w14:paraId="2DA9609E" w14:textId="77777777" w:rsidR="00C90408" w:rsidRPr="002A17B9" w:rsidRDefault="00C90408" w:rsidP="004B3EE7">
            <w:pPr>
              <w:cnfStyle w:val="000000000000" w:firstRow="0" w:lastRow="0" w:firstColumn="0" w:lastColumn="0" w:oddVBand="0" w:evenVBand="0" w:oddHBand="0" w:evenHBand="0" w:firstRowFirstColumn="0" w:firstRowLastColumn="0" w:lastRowFirstColumn="0" w:lastRowLastColumn="0"/>
              <w:rPr>
                <w:rStyle w:val="Bnpsmo"/>
                <w:b w:val="0"/>
                <w:color w:val="000000" w:themeColor="text1"/>
                <w:sz w:val="20"/>
                <w:szCs w:val="20"/>
              </w:rPr>
            </w:pPr>
            <w:r w:rsidRPr="00DD4DBC">
              <w:rPr>
                <w:rFonts w:ascii="Arial" w:hAnsi="Arial" w:cs="Arial"/>
                <w:b w:val="0"/>
                <w:color w:val="000000" w:themeColor="text1"/>
                <w:sz w:val="18"/>
                <w:szCs w:val="18"/>
              </w:rPr>
              <w:t>SC 4.2 Nikdo není vyloučen</w:t>
            </w:r>
          </w:p>
        </w:tc>
      </w:tr>
    </w:tbl>
    <w:p w14:paraId="659B2ADC" w14:textId="64A766BE" w:rsidR="00C36216" w:rsidRDefault="00C36216" w:rsidP="00C36216">
      <w:pPr>
        <w:jc w:val="both"/>
        <w:rPr>
          <w:rFonts w:ascii="Arial" w:hAnsi="Arial" w:cs="Arial"/>
          <w:b/>
        </w:rPr>
      </w:pPr>
    </w:p>
    <w:p w14:paraId="457599D1" w14:textId="77777777" w:rsidR="002F776E" w:rsidRPr="000465ED" w:rsidRDefault="002F776E" w:rsidP="002F776E">
      <w:pPr>
        <w:widowControl/>
        <w:adjustRightInd w:val="0"/>
        <w:rPr>
          <w:rFonts w:ascii="Arial" w:eastAsia="CIDFont+F2" w:hAnsi="Arial" w:cs="Arial"/>
          <w:b/>
          <w:bCs/>
          <w:lang w:eastAsia="en-US" w:bidi="ar-SA"/>
        </w:rPr>
      </w:pPr>
      <w:r w:rsidRPr="000465ED">
        <w:rPr>
          <w:rFonts w:ascii="Arial" w:eastAsia="CIDFont+F2" w:hAnsi="Arial" w:cs="Arial"/>
          <w:b/>
          <w:bCs/>
          <w:lang w:eastAsia="en-US" w:bidi="ar-SA"/>
        </w:rPr>
        <w:t>Aktivity podporované v programu</w:t>
      </w:r>
    </w:p>
    <w:p w14:paraId="4B9AB90C"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Příprava programů prevence v oblasti negativních jevů (zadlužování, prevence kriminality…).</w:t>
      </w:r>
    </w:p>
    <w:p w14:paraId="09B9DE33" w14:textId="77777777" w:rsidR="002F776E" w:rsidRPr="000465ED" w:rsidRDefault="002F776E" w:rsidP="002F776E">
      <w:pPr>
        <w:widowControl/>
        <w:adjustRightInd w:val="0"/>
        <w:rPr>
          <w:rFonts w:ascii="Arial" w:eastAsia="CIDFont+F2" w:hAnsi="Arial" w:cs="Arial"/>
          <w:lang w:eastAsia="en-US" w:bidi="ar-SA"/>
        </w:rPr>
      </w:pPr>
    </w:p>
    <w:p w14:paraId="3A8E0007"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Metodické vedení ze strany krajské správy a samosprávy v rámci vytvořených strategií sociálního</w:t>
      </w:r>
      <w:r>
        <w:rPr>
          <w:rFonts w:ascii="Arial" w:eastAsia="CIDFont+F2" w:hAnsi="Arial" w:cs="Arial"/>
          <w:lang w:eastAsia="en-US" w:bidi="ar-SA"/>
        </w:rPr>
        <w:t xml:space="preserve"> </w:t>
      </w:r>
      <w:r w:rsidRPr="000465ED">
        <w:rPr>
          <w:rFonts w:ascii="Arial" w:eastAsia="CIDFont+F2" w:hAnsi="Arial" w:cs="Arial"/>
          <w:lang w:eastAsia="en-US" w:bidi="ar-SA"/>
        </w:rPr>
        <w:t>začleňování.</w:t>
      </w:r>
    </w:p>
    <w:p w14:paraId="74A3DA8A" w14:textId="77777777" w:rsidR="002F776E" w:rsidRPr="000465ED" w:rsidRDefault="002F776E" w:rsidP="002F776E">
      <w:pPr>
        <w:widowControl/>
        <w:adjustRightInd w:val="0"/>
        <w:rPr>
          <w:rFonts w:ascii="Arial" w:eastAsia="CIDFont+F2" w:hAnsi="Arial" w:cs="Arial"/>
          <w:lang w:eastAsia="en-US" w:bidi="ar-SA"/>
        </w:rPr>
      </w:pPr>
    </w:p>
    <w:p w14:paraId="4D03E3B5"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Rozvoj aktivit v oblasti sociálního podnikání – uplatnění osob ohrožených či již sociálně vyloučených.</w:t>
      </w:r>
    </w:p>
    <w:p w14:paraId="29436F19" w14:textId="77777777" w:rsidR="002F776E" w:rsidRPr="000465ED" w:rsidRDefault="002F776E" w:rsidP="002F776E">
      <w:pPr>
        <w:widowControl/>
        <w:adjustRightInd w:val="0"/>
        <w:rPr>
          <w:rFonts w:ascii="Arial" w:eastAsia="CIDFont+F2" w:hAnsi="Arial" w:cs="Arial"/>
          <w:lang w:eastAsia="en-US" w:bidi="ar-SA"/>
        </w:rPr>
      </w:pPr>
    </w:p>
    <w:p w14:paraId="1B09CB7B"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Zvyšování dostupnost služeb vedoucí k sociální inkluzi.</w:t>
      </w:r>
    </w:p>
    <w:p w14:paraId="61CFE667" w14:textId="77777777" w:rsidR="002F776E" w:rsidRPr="000465ED" w:rsidRDefault="002F776E" w:rsidP="002F776E">
      <w:pPr>
        <w:widowControl/>
        <w:adjustRightInd w:val="0"/>
        <w:rPr>
          <w:rFonts w:ascii="Arial" w:eastAsia="CIDFont+F2" w:hAnsi="Arial" w:cs="Arial"/>
          <w:lang w:eastAsia="en-US" w:bidi="ar-SA"/>
        </w:rPr>
      </w:pPr>
    </w:p>
    <w:p w14:paraId="7FC6EA83"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Zvyšování kvality života v širším území velkých měst se zaměřením na trávení volného času určeného</w:t>
      </w:r>
      <w:r>
        <w:rPr>
          <w:rFonts w:ascii="Arial" w:eastAsia="CIDFont+F2" w:hAnsi="Arial" w:cs="Arial"/>
          <w:lang w:eastAsia="en-US" w:bidi="ar-SA"/>
        </w:rPr>
        <w:t xml:space="preserve"> </w:t>
      </w:r>
      <w:r w:rsidRPr="000465ED">
        <w:rPr>
          <w:rFonts w:ascii="Arial" w:eastAsia="CIDFont+F2" w:hAnsi="Arial" w:cs="Arial"/>
          <w:lang w:eastAsia="en-US" w:bidi="ar-SA"/>
        </w:rPr>
        <w:t>nejenom pro residenty, ale i návštěvníky, podpora patriotismu.</w:t>
      </w:r>
    </w:p>
    <w:p w14:paraId="0D1F8F6A" w14:textId="77777777" w:rsidR="002F776E" w:rsidRPr="000465ED" w:rsidRDefault="002F776E" w:rsidP="002F776E">
      <w:pPr>
        <w:widowControl/>
        <w:adjustRightInd w:val="0"/>
        <w:rPr>
          <w:rFonts w:ascii="Arial" w:eastAsia="CIDFont+F2" w:hAnsi="Arial" w:cs="Arial"/>
          <w:lang w:eastAsia="en-US" w:bidi="ar-SA"/>
        </w:rPr>
      </w:pPr>
    </w:p>
    <w:p w14:paraId="0ECD97AC"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Rozvoj využití kulturního a historického dědictví a rozvoj nových služeb v oblasti cestovního ruchu a</w:t>
      </w:r>
      <w:r>
        <w:rPr>
          <w:rFonts w:ascii="Arial" w:eastAsia="CIDFont+F2" w:hAnsi="Arial" w:cs="Arial"/>
          <w:lang w:eastAsia="en-US" w:bidi="ar-SA"/>
        </w:rPr>
        <w:t xml:space="preserve"> </w:t>
      </w:r>
      <w:r w:rsidRPr="000465ED">
        <w:rPr>
          <w:rFonts w:ascii="Arial" w:eastAsia="CIDFont+F2" w:hAnsi="Arial" w:cs="Arial"/>
          <w:lang w:eastAsia="en-US" w:bidi="ar-SA"/>
        </w:rPr>
        <w:t>lázeňství jako oblasti s vysokým potenciálem rozvoje a nových pracovních míst i pro osoby s</w:t>
      </w:r>
      <w:r>
        <w:rPr>
          <w:rFonts w:ascii="Arial" w:eastAsia="CIDFont+F2" w:hAnsi="Arial" w:cs="Arial"/>
          <w:lang w:eastAsia="en-US" w:bidi="ar-SA"/>
        </w:rPr>
        <w:t> </w:t>
      </w:r>
      <w:r w:rsidRPr="000465ED">
        <w:rPr>
          <w:rFonts w:ascii="Arial" w:eastAsia="CIDFont+F2" w:hAnsi="Arial" w:cs="Arial"/>
          <w:lang w:eastAsia="en-US" w:bidi="ar-SA"/>
        </w:rPr>
        <w:t>nižším</w:t>
      </w:r>
      <w:r>
        <w:rPr>
          <w:rFonts w:ascii="Arial" w:eastAsia="CIDFont+F2" w:hAnsi="Arial" w:cs="Arial"/>
          <w:lang w:eastAsia="en-US" w:bidi="ar-SA"/>
        </w:rPr>
        <w:t xml:space="preserve"> </w:t>
      </w:r>
      <w:r w:rsidRPr="000465ED">
        <w:rPr>
          <w:rFonts w:ascii="Arial" w:eastAsia="CIDFont+F2" w:hAnsi="Arial" w:cs="Arial"/>
          <w:lang w:eastAsia="en-US" w:bidi="ar-SA"/>
        </w:rPr>
        <w:t>vzděláním.</w:t>
      </w:r>
    </w:p>
    <w:p w14:paraId="004063E0" w14:textId="77777777" w:rsidR="002F776E" w:rsidRPr="000465ED" w:rsidRDefault="002F776E" w:rsidP="002F776E">
      <w:pPr>
        <w:widowControl/>
        <w:adjustRightInd w:val="0"/>
        <w:rPr>
          <w:rFonts w:ascii="Arial" w:eastAsia="CIDFont+F2" w:hAnsi="Arial" w:cs="Arial"/>
          <w:lang w:eastAsia="en-US" w:bidi="ar-SA"/>
        </w:rPr>
      </w:pPr>
    </w:p>
    <w:p w14:paraId="4144394E" w14:textId="77777777" w:rsidR="002F776E" w:rsidRPr="008D464C" w:rsidRDefault="002F776E" w:rsidP="002F776E">
      <w:pPr>
        <w:spacing w:line="259" w:lineRule="auto"/>
        <w:jc w:val="both"/>
        <w:rPr>
          <w:rFonts w:ascii="Arial" w:eastAsiaTheme="minorHAnsi" w:hAnsi="Arial" w:cs="Arial"/>
          <w:b/>
          <w:lang w:eastAsia="en-US" w:bidi="ar-SA"/>
        </w:rPr>
      </w:pPr>
      <w:r w:rsidRPr="00C36216">
        <w:rPr>
          <w:rFonts w:ascii="Arial" w:eastAsiaTheme="minorHAnsi" w:hAnsi="Arial" w:cs="Arial"/>
          <w:b/>
          <w:lang w:eastAsia="en-US" w:bidi="ar-SA"/>
        </w:rPr>
        <w:t>Schémata podpory</w:t>
      </w:r>
    </w:p>
    <w:p w14:paraId="71573043" w14:textId="77777777" w:rsidR="002F776E" w:rsidRPr="00860BED" w:rsidRDefault="002F776E" w:rsidP="002F776E">
      <w:pPr>
        <w:pStyle w:val="Odstavecseseznamem"/>
        <w:numPr>
          <w:ilvl w:val="0"/>
          <w:numId w:val="2"/>
        </w:numPr>
        <w:spacing w:before="0" w:line="259" w:lineRule="auto"/>
        <w:ind w:hanging="436"/>
        <w:jc w:val="both"/>
        <w:rPr>
          <w:rFonts w:ascii="Arial" w:hAnsi="Arial" w:cs="Arial"/>
        </w:rPr>
      </w:pPr>
      <w:r w:rsidRPr="00C36216">
        <w:rPr>
          <w:rFonts w:ascii="Arial" w:hAnsi="Arial" w:cs="Arial"/>
        </w:rPr>
        <w:t>Tematické výzvy.</w:t>
      </w:r>
    </w:p>
    <w:p w14:paraId="38E37B24" w14:textId="77777777" w:rsidR="002F776E" w:rsidRDefault="002F776E" w:rsidP="002F776E">
      <w:pPr>
        <w:pStyle w:val="Odstavecseseznamem"/>
        <w:numPr>
          <w:ilvl w:val="0"/>
          <w:numId w:val="2"/>
        </w:numPr>
        <w:spacing w:before="0" w:line="259" w:lineRule="auto"/>
        <w:ind w:hanging="436"/>
        <w:jc w:val="both"/>
        <w:rPr>
          <w:rFonts w:ascii="Arial" w:hAnsi="Arial" w:cs="Arial"/>
        </w:rPr>
      </w:pPr>
      <w:r w:rsidRPr="00C36216">
        <w:rPr>
          <w:rFonts w:ascii="Arial" w:hAnsi="Arial" w:cs="Arial"/>
        </w:rPr>
        <w:t>Za</w:t>
      </w:r>
      <w:r>
        <w:rPr>
          <w:rFonts w:ascii="Arial" w:hAnsi="Arial" w:cs="Arial"/>
        </w:rPr>
        <w:t>s</w:t>
      </w:r>
      <w:r w:rsidRPr="00C36216">
        <w:rPr>
          <w:rFonts w:ascii="Arial" w:hAnsi="Arial" w:cs="Arial"/>
        </w:rPr>
        <w:t>třešující projekt</w:t>
      </w:r>
      <w:r>
        <w:rPr>
          <w:rFonts w:ascii="Arial" w:hAnsi="Arial" w:cs="Arial"/>
        </w:rPr>
        <w:t>y</w:t>
      </w:r>
      <w:r w:rsidRPr="00C36216">
        <w:rPr>
          <w:rFonts w:ascii="Arial" w:hAnsi="Arial" w:cs="Arial"/>
        </w:rPr>
        <w:t>.</w:t>
      </w:r>
    </w:p>
    <w:p w14:paraId="08D39203" w14:textId="568E4EB9" w:rsidR="002F776E" w:rsidRDefault="002F776E" w:rsidP="00486E11">
      <w:pPr>
        <w:pStyle w:val="Odstavecseseznamem"/>
        <w:numPr>
          <w:ilvl w:val="0"/>
          <w:numId w:val="2"/>
        </w:numPr>
        <w:spacing w:before="0" w:line="259" w:lineRule="auto"/>
        <w:ind w:hanging="436"/>
        <w:jc w:val="both"/>
        <w:rPr>
          <w:rFonts w:ascii="Arial" w:hAnsi="Arial" w:cs="Arial"/>
        </w:rPr>
      </w:pPr>
      <w:r w:rsidRPr="00C36216">
        <w:rPr>
          <w:rFonts w:ascii="Arial" w:hAnsi="Arial" w:cs="Arial"/>
        </w:rPr>
        <w:t>Strategické projekty</w:t>
      </w:r>
      <w:r>
        <w:rPr>
          <w:rFonts w:ascii="Arial" w:hAnsi="Arial" w:cs="Arial"/>
        </w:rPr>
        <w:t>.</w:t>
      </w:r>
    </w:p>
    <w:p w14:paraId="2C6EF424" w14:textId="2C254772" w:rsidR="00486E11" w:rsidRDefault="00486E11" w:rsidP="00486E11">
      <w:pPr>
        <w:spacing w:line="259" w:lineRule="auto"/>
        <w:jc w:val="both"/>
        <w:rPr>
          <w:rFonts w:ascii="Arial" w:hAnsi="Arial" w:cs="Arial"/>
        </w:rPr>
      </w:pPr>
    </w:p>
    <w:p w14:paraId="0DBB85D1" w14:textId="77777777" w:rsidR="00486E11" w:rsidRPr="006336D5" w:rsidRDefault="00486E11" w:rsidP="00486E11">
      <w:pPr>
        <w:spacing w:line="259" w:lineRule="auto"/>
        <w:jc w:val="both"/>
        <w:rPr>
          <w:rFonts w:ascii="Arial" w:hAnsi="Arial" w:cs="Arial"/>
          <w:b/>
          <w:bCs/>
        </w:rPr>
      </w:pPr>
      <w:r w:rsidRPr="006336D5">
        <w:rPr>
          <w:rFonts w:ascii="Arial" w:hAnsi="Arial" w:cs="Arial"/>
          <w:b/>
          <w:bCs/>
        </w:rPr>
        <w:t>Plánované využití finančních nástrojů</w:t>
      </w:r>
    </w:p>
    <w:p w14:paraId="2D32B7A2" w14:textId="2D625A48" w:rsidR="00486E11" w:rsidRPr="00F07194" w:rsidRDefault="00486E11" w:rsidP="00F07194">
      <w:pPr>
        <w:widowControl/>
        <w:adjustRightInd w:val="0"/>
        <w:rPr>
          <w:rFonts w:ascii="Arial" w:eastAsia="CIDFont+F2" w:hAnsi="Arial" w:cs="Arial"/>
          <w:lang w:eastAsia="en-US" w:bidi="ar-SA"/>
        </w:rPr>
      </w:pPr>
      <w:r>
        <w:rPr>
          <w:rFonts w:ascii="Arial" w:eastAsia="CIDFont+F2" w:hAnsi="Arial" w:cs="Arial"/>
          <w:lang w:eastAsia="en-US" w:bidi="ar-SA"/>
        </w:rPr>
        <w:t>Pilíř 2 a 3</w:t>
      </w:r>
    </w:p>
    <w:p w14:paraId="379523D4" w14:textId="77777777" w:rsidR="002F776E" w:rsidRPr="000465ED" w:rsidRDefault="002F776E" w:rsidP="002F776E">
      <w:pPr>
        <w:widowControl/>
        <w:adjustRightInd w:val="0"/>
        <w:rPr>
          <w:rFonts w:ascii="Arial" w:eastAsia="CIDFont+F2" w:hAnsi="Arial" w:cs="Arial"/>
          <w:lang w:eastAsia="en-US" w:bidi="ar-SA"/>
        </w:rPr>
      </w:pPr>
    </w:p>
    <w:p w14:paraId="6F8C5255" w14:textId="77777777" w:rsidR="002F776E" w:rsidRPr="000465ED" w:rsidRDefault="002F776E" w:rsidP="002F776E">
      <w:pPr>
        <w:widowControl/>
        <w:adjustRightInd w:val="0"/>
        <w:rPr>
          <w:rFonts w:ascii="Arial" w:eastAsia="CIDFont+F2" w:hAnsi="Arial" w:cs="Arial"/>
          <w:b/>
          <w:bCs/>
          <w:lang w:eastAsia="en-US" w:bidi="ar-SA"/>
        </w:rPr>
      </w:pPr>
      <w:r w:rsidRPr="000465ED">
        <w:rPr>
          <w:rFonts w:ascii="Arial" w:eastAsia="CIDFont+F2" w:hAnsi="Arial" w:cs="Arial"/>
          <w:b/>
          <w:bCs/>
          <w:lang w:eastAsia="en-US" w:bidi="ar-SA"/>
        </w:rPr>
        <w:t>Indikátor výstupu</w:t>
      </w:r>
    </w:p>
    <w:p w14:paraId="753F6A4E"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RCO 01 podporované podniky</w:t>
      </w:r>
    </w:p>
    <w:p w14:paraId="1CDE340A" w14:textId="77777777" w:rsidR="002F776E" w:rsidRDefault="002F776E" w:rsidP="002F776E">
      <w:pPr>
        <w:widowControl/>
        <w:adjustRightInd w:val="0"/>
        <w:rPr>
          <w:rFonts w:ascii="Arial" w:eastAsia="CIDFont+F2" w:hAnsi="Arial" w:cs="Arial"/>
          <w:lang w:eastAsia="en-US" w:bidi="ar-SA"/>
        </w:rPr>
      </w:pPr>
    </w:p>
    <w:p w14:paraId="137F274C" w14:textId="77777777" w:rsidR="002F776E" w:rsidRPr="000465ED" w:rsidRDefault="002F776E" w:rsidP="002F776E">
      <w:pPr>
        <w:widowControl/>
        <w:adjustRightInd w:val="0"/>
        <w:rPr>
          <w:rFonts w:ascii="Arial" w:eastAsia="CIDFont+F2" w:hAnsi="Arial" w:cs="Arial"/>
          <w:b/>
          <w:bCs/>
          <w:lang w:eastAsia="en-US" w:bidi="ar-SA"/>
        </w:rPr>
      </w:pPr>
      <w:r w:rsidRPr="000465ED">
        <w:rPr>
          <w:rFonts w:ascii="Arial" w:eastAsia="CIDFont+F2" w:hAnsi="Arial" w:cs="Arial"/>
          <w:b/>
          <w:bCs/>
          <w:lang w:eastAsia="en-US" w:bidi="ar-SA"/>
        </w:rPr>
        <w:t>Indikátor výsledku</w:t>
      </w:r>
    </w:p>
    <w:p w14:paraId="101342EA" w14:textId="77777777" w:rsidR="002F776E" w:rsidRPr="000465ED" w:rsidRDefault="002F776E" w:rsidP="002F776E">
      <w:pPr>
        <w:tabs>
          <w:tab w:val="left" w:pos="5148"/>
        </w:tabs>
        <w:rPr>
          <w:rFonts w:ascii="Arial" w:hAnsi="Arial" w:cs="Arial"/>
        </w:rPr>
      </w:pPr>
      <w:r w:rsidRPr="000465ED">
        <w:rPr>
          <w:rFonts w:ascii="Arial" w:eastAsia="CIDFont+F2" w:hAnsi="Arial" w:cs="Arial"/>
          <w:lang w:eastAsia="en-US" w:bidi="ar-SA"/>
        </w:rPr>
        <w:t>RCR 01 pracovní místa vytvořená v podporovaných subjektech</w:t>
      </w:r>
    </w:p>
    <w:p w14:paraId="1FB031DC" w14:textId="77777777" w:rsidR="002F776E" w:rsidRPr="00793A73" w:rsidRDefault="002F776E" w:rsidP="00C36216">
      <w:pPr>
        <w:jc w:val="both"/>
        <w:rPr>
          <w:rFonts w:ascii="Arial" w:hAnsi="Arial" w:cs="Arial"/>
          <w:b/>
        </w:rPr>
      </w:pPr>
    </w:p>
    <w:p w14:paraId="0CC8364E" w14:textId="77777777" w:rsidR="00C36216" w:rsidRPr="00C90408" w:rsidRDefault="00C36216" w:rsidP="00C36216">
      <w:pPr>
        <w:jc w:val="both"/>
        <w:rPr>
          <w:rFonts w:ascii="Arial" w:eastAsiaTheme="minorHAnsi" w:hAnsi="Arial" w:cs="Arial"/>
          <w:b/>
          <w:i/>
          <w:u w:val="single"/>
          <w:lang w:eastAsia="en-US" w:bidi="ar-SA"/>
        </w:rPr>
      </w:pPr>
      <w:r w:rsidRPr="00C90408">
        <w:rPr>
          <w:rFonts w:ascii="Arial" w:eastAsiaTheme="minorHAnsi" w:hAnsi="Arial" w:cs="Arial"/>
          <w:b/>
          <w:i/>
          <w:u w:val="single"/>
          <w:lang w:eastAsia="en-US" w:bidi="ar-SA"/>
        </w:rPr>
        <w:t>Přehled struktury oblasti podpory:</w:t>
      </w:r>
    </w:p>
    <w:p w14:paraId="77D815E4" w14:textId="77777777" w:rsidR="00C36216" w:rsidRPr="00793A73" w:rsidRDefault="00C36216" w:rsidP="00C36216">
      <w:pPr>
        <w:rPr>
          <w:rFonts w:ascii="Arial" w:hAnsi="Arial" w:cs="Arial"/>
        </w:rPr>
      </w:pPr>
    </w:p>
    <w:p w14:paraId="37CCB793" w14:textId="77777777" w:rsidR="004B29B7" w:rsidRDefault="00C36216" w:rsidP="00C83B2E">
      <w:pPr>
        <w:pStyle w:val="Nadpis5"/>
        <w:numPr>
          <w:ilvl w:val="4"/>
          <w:numId w:val="5"/>
        </w:numPr>
        <w:rPr>
          <w:rFonts w:ascii="Arial" w:hAnsi="Arial" w:cs="Arial"/>
          <w:bCs/>
        </w:rPr>
      </w:pPr>
      <w:r w:rsidRPr="00C90408">
        <w:rPr>
          <w:rFonts w:ascii="Arial" w:hAnsi="Arial" w:cs="Arial"/>
          <w:bCs/>
        </w:rPr>
        <w:t>Specifický cíl 4.1: Kulturní a přírodní dědictví</w:t>
      </w:r>
    </w:p>
    <w:p w14:paraId="43AB6409" w14:textId="77777777" w:rsidR="004B29B7" w:rsidRPr="004B29B7" w:rsidRDefault="004B29B7" w:rsidP="00793A73">
      <w:pPr>
        <w:spacing w:line="259" w:lineRule="auto"/>
        <w:jc w:val="both"/>
        <w:rPr>
          <w:rFonts w:ascii="Arial" w:hAnsi="Arial" w:cs="Arial"/>
        </w:rPr>
      </w:pPr>
    </w:p>
    <w:p w14:paraId="21297ABF" w14:textId="77777777" w:rsidR="004B29B7" w:rsidRPr="004B29B7" w:rsidRDefault="004B29B7" w:rsidP="00793A73">
      <w:pPr>
        <w:pStyle w:val="Bezmezer"/>
        <w:spacing w:line="259" w:lineRule="auto"/>
        <w:jc w:val="both"/>
        <w:rPr>
          <w:sz w:val="22"/>
        </w:rPr>
      </w:pPr>
      <w:r w:rsidRPr="004B29B7">
        <w:rPr>
          <w:sz w:val="22"/>
        </w:rPr>
        <w:lastRenderedPageBreak/>
        <w:t>Cílem je posilovat sounáležitost obyvatel KVK s regionem, zhodnocovat kulturní a přírodní bohatství, a to jak za účelem zvyšování kvality života a atraktivity regionu pro stávající i nově příchozí obyvatele, tak pro sport a cestovní ruch s návaznou podnikatelskou infrastrukturou a rozvoj kreativních průmyslů.</w:t>
      </w:r>
    </w:p>
    <w:p w14:paraId="4F56C42F" w14:textId="77777777" w:rsidR="004B29B7" w:rsidRPr="004B29B7" w:rsidRDefault="004B29B7" w:rsidP="00793A73">
      <w:pPr>
        <w:pStyle w:val="Bezmezer"/>
        <w:spacing w:line="259" w:lineRule="auto"/>
        <w:jc w:val="both"/>
        <w:rPr>
          <w:sz w:val="22"/>
        </w:rPr>
      </w:pPr>
    </w:p>
    <w:p w14:paraId="4EB10DE6" w14:textId="77777777" w:rsidR="004B29B7" w:rsidRPr="007F4E21" w:rsidRDefault="004B29B7" w:rsidP="00793A73">
      <w:pPr>
        <w:spacing w:line="259" w:lineRule="auto"/>
        <w:jc w:val="both"/>
        <w:rPr>
          <w:rFonts w:ascii="Arial" w:hAnsi="Arial" w:cs="Arial"/>
          <w:b/>
        </w:rPr>
      </w:pPr>
      <w:r w:rsidRPr="007F4E21">
        <w:rPr>
          <w:rFonts w:ascii="Arial" w:hAnsi="Arial" w:cs="Arial"/>
          <w:b/>
        </w:rPr>
        <w:t>Zdůvodnění</w:t>
      </w:r>
    </w:p>
    <w:p w14:paraId="796F0DB0" w14:textId="77777777" w:rsidR="004B29B7" w:rsidRDefault="004B29B7" w:rsidP="00793A73">
      <w:pPr>
        <w:spacing w:line="259" w:lineRule="auto"/>
        <w:jc w:val="both"/>
        <w:rPr>
          <w:rFonts w:ascii="Arial" w:hAnsi="Arial" w:cs="Arial"/>
        </w:rPr>
      </w:pPr>
      <w:r w:rsidRPr="007F4E21">
        <w:rPr>
          <w:rFonts w:ascii="Arial" w:hAnsi="Arial" w:cs="Arial"/>
        </w:rPr>
        <w:t xml:space="preserve">KVK má mimořádný potenciál k využití kulturního a přírodního dědictví, a to nejen v podobě lázeňských měst, ale také kulturní krajiny – díky městským parkům a lesům, dalším historickým i přírodním památkám, často v zázemí lázeňských měst. Existující “kulturní infrastruktura” má potenciál k využití nejen jako součást lázeňského či zdravotního turismu, ale je atraktivní i pro další návštěvníky regionu, kteří vyhledávají sportovní vyžití nebo zázemí pro MICE eventy. Hmotné i nehmotné kulturní a přírodní bohatství společně s živým uměním v lázeňských městech činí KVK jedinečným místem pro život všech generací a je zároveň turistickým cílem pro domácí i zahraniční návštěvníky všech věkových kategorií a zájmů. </w:t>
      </w:r>
    </w:p>
    <w:p w14:paraId="346D10AD" w14:textId="77777777" w:rsidR="004B29B7" w:rsidRPr="007F4E21" w:rsidRDefault="004B29B7" w:rsidP="00793A73">
      <w:pPr>
        <w:spacing w:line="259" w:lineRule="auto"/>
        <w:jc w:val="both"/>
        <w:rPr>
          <w:rFonts w:ascii="Arial" w:hAnsi="Arial" w:cs="Arial"/>
        </w:rPr>
      </w:pPr>
    </w:p>
    <w:p w14:paraId="57257A83" w14:textId="77777777" w:rsidR="004B29B7" w:rsidRPr="007F4E21" w:rsidRDefault="004B29B7" w:rsidP="00793A73">
      <w:pPr>
        <w:spacing w:line="259" w:lineRule="auto"/>
        <w:jc w:val="both"/>
        <w:rPr>
          <w:rFonts w:ascii="Arial" w:hAnsi="Arial" w:cs="Arial"/>
          <w:b/>
        </w:rPr>
      </w:pPr>
      <w:r w:rsidRPr="007F4E21">
        <w:rPr>
          <w:rFonts w:ascii="Arial" w:hAnsi="Arial" w:cs="Arial"/>
          <w:b/>
        </w:rPr>
        <w:t>Hlavní cílové skupiny</w:t>
      </w:r>
    </w:p>
    <w:p w14:paraId="53D9E03C" w14:textId="77777777" w:rsidR="004B29B7" w:rsidRDefault="004B29B7" w:rsidP="00793A73">
      <w:pPr>
        <w:spacing w:line="259" w:lineRule="auto"/>
        <w:jc w:val="both"/>
        <w:rPr>
          <w:rFonts w:ascii="Arial" w:hAnsi="Arial" w:cs="Arial"/>
        </w:rPr>
      </w:pPr>
      <w:r>
        <w:rPr>
          <w:rFonts w:ascii="Arial" w:hAnsi="Arial" w:cs="Arial"/>
        </w:rPr>
        <w:t>O</w:t>
      </w:r>
      <w:r w:rsidRPr="007F4E21">
        <w:rPr>
          <w:rFonts w:ascii="Arial" w:hAnsi="Arial" w:cs="Arial"/>
        </w:rPr>
        <w:t>bčané</w:t>
      </w:r>
      <w:r>
        <w:rPr>
          <w:rFonts w:ascii="Arial" w:hAnsi="Arial" w:cs="Arial"/>
        </w:rPr>
        <w:t>;</w:t>
      </w:r>
      <w:r w:rsidRPr="007F4E21">
        <w:rPr>
          <w:rFonts w:ascii="Arial" w:hAnsi="Arial" w:cs="Arial"/>
        </w:rPr>
        <w:t xml:space="preserve"> nestátní neziskové organizace</w:t>
      </w:r>
      <w:r>
        <w:rPr>
          <w:rFonts w:ascii="Arial" w:hAnsi="Arial" w:cs="Arial"/>
        </w:rPr>
        <w:t>;</w:t>
      </w:r>
      <w:r w:rsidRPr="007F4E21">
        <w:rPr>
          <w:rFonts w:ascii="Arial" w:hAnsi="Arial" w:cs="Arial"/>
        </w:rPr>
        <w:t xml:space="preserve"> obce a kraj</w:t>
      </w:r>
      <w:r>
        <w:rPr>
          <w:rFonts w:ascii="Arial" w:hAnsi="Arial" w:cs="Arial"/>
        </w:rPr>
        <w:t>;</w:t>
      </w:r>
      <w:r w:rsidRPr="007F4E21">
        <w:rPr>
          <w:rFonts w:ascii="Arial" w:hAnsi="Arial" w:cs="Arial"/>
        </w:rPr>
        <w:t xml:space="preserve"> místní akční skupiny</w:t>
      </w:r>
      <w:r>
        <w:rPr>
          <w:rFonts w:ascii="Arial" w:hAnsi="Arial" w:cs="Arial"/>
        </w:rPr>
        <w:t>.</w:t>
      </w:r>
    </w:p>
    <w:p w14:paraId="687C462B" w14:textId="77777777" w:rsidR="004B29B7" w:rsidRPr="007F4E21" w:rsidRDefault="004B29B7" w:rsidP="00793A73">
      <w:pPr>
        <w:spacing w:line="259" w:lineRule="auto"/>
        <w:jc w:val="both"/>
        <w:rPr>
          <w:rFonts w:ascii="Arial" w:hAnsi="Arial" w:cs="Arial"/>
        </w:rPr>
      </w:pPr>
    </w:p>
    <w:p w14:paraId="029CE0CD" w14:textId="77777777" w:rsidR="004B29B7" w:rsidRPr="007F4E21" w:rsidRDefault="004B29B7" w:rsidP="00793A73">
      <w:pPr>
        <w:spacing w:line="259" w:lineRule="auto"/>
        <w:jc w:val="both"/>
        <w:rPr>
          <w:rFonts w:ascii="Arial" w:hAnsi="Arial" w:cs="Arial"/>
          <w:b/>
        </w:rPr>
      </w:pPr>
      <w:r w:rsidRPr="007F4E21">
        <w:rPr>
          <w:rFonts w:ascii="Arial" w:hAnsi="Arial" w:cs="Arial"/>
          <w:b/>
        </w:rPr>
        <w:t>Typy příjemců</w:t>
      </w:r>
    </w:p>
    <w:p w14:paraId="5768D1A4" w14:textId="02102F80" w:rsidR="004B29B7" w:rsidRPr="007F4E21" w:rsidRDefault="004B29B7" w:rsidP="00793A73">
      <w:pPr>
        <w:spacing w:line="259" w:lineRule="auto"/>
        <w:jc w:val="both"/>
        <w:rPr>
          <w:rFonts w:ascii="Arial" w:hAnsi="Arial" w:cs="Arial"/>
        </w:rPr>
      </w:pPr>
      <w:r>
        <w:rPr>
          <w:rFonts w:ascii="Arial" w:hAnsi="Arial" w:cs="Arial"/>
        </w:rPr>
        <w:t>O</w:t>
      </w:r>
      <w:r w:rsidRPr="007F4E21">
        <w:rPr>
          <w:rFonts w:ascii="Arial" w:hAnsi="Arial" w:cs="Arial"/>
        </w:rPr>
        <w:t>bce a jimi zřizované organizace</w:t>
      </w:r>
      <w:r>
        <w:rPr>
          <w:rFonts w:ascii="Arial" w:hAnsi="Arial" w:cs="Arial"/>
        </w:rPr>
        <w:t>;</w:t>
      </w:r>
      <w:r w:rsidRPr="007F4E21">
        <w:rPr>
          <w:rFonts w:ascii="Arial" w:hAnsi="Arial" w:cs="Arial"/>
        </w:rPr>
        <w:t xml:space="preserve"> kraj a jím zřizované nebo zakládané</w:t>
      </w:r>
      <w:r w:rsidRPr="00BC0417">
        <w:rPr>
          <w:sz w:val="24"/>
          <w:szCs w:val="24"/>
        </w:rPr>
        <w:t xml:space="preserve"> </w:t>
      </w:r>
      <w:r w:rsidRPr="007F4E21">
        <w:rPr>
          <w:rFonts w:ascii="Arial" w:hAnsi="Arial" w:cs="Arial"/>
        </w:rPr>
        <w:t>organizace</w:t>
      </w:r>
      <w:r>
        <w:rPr>
          <w:rFonts w:ascii="Arial" w:hAnsi="Arial" w:cs="Arial"/>
        </w:rPr>
        <w:t>;</w:t>
      </w:r>
      <w:r w:rsidRPr="007F4E21">
        <w:rPr>
          <w:rFonts w:ascii="Arial" w:hAnsi="Arial" w:cs="Arial"/>
        </w:rPr>
        <w:t xml:space="preserve"> OSVČ</w:t>
      </w:r>
      <w:r>
        <w:rPr>
          <w:rFonts w:ascii="Arial" w:hAnsi="Arial" w:cs="Arial"/>
        </w:rPr>
        <w:t>;</w:t>
      </w:r>
      <w:r w:rsidRPr="007F4E21">
        <w:rPr>
          <w:rFonts w:ascii="Arial" w:hAnsi="Arial" w:cs="Arial"/>
        </w:rPr>
        <w:t xml:space="preserve"> mikropodniky</w:t>
      </w:r>
      <w:r>
        <w:rPr>
          <w:rFonts w:ascii="Arial" w:hAnsi="Arial" w:cs="Arial"/>
        </w:rPr>
        <w:t>;</w:t>
      </w:r>
      <w:r w:rsidRPr="007F4E21">
        <w:rPr>
          <w:rFonts w:ascii="Arial" w:hAnsi="Arial" w:cs="Arial"/>
        </w:rPr>
        <w:t xml:space="preserve"> malé, střední a velké podniky</w:t>
      </w:r>
      <w:r>
        <w:rPr>
          <w:rFonts w:ascii="Arial" w:hAnsi="Arial" w:cs="Arial"/>
        </w:rPr>
        <w:t>;</w:t>
      </w:r>
      <w:r w:rsidRPr="007F4E21">
        <w:rPr>
          <w:rFonts w:ascii="Arial" w:hAnsi="Arial" w:cs="Arial"/>
        </w:rPr>
        <w:t xml:space="preserve"> nestátní neziskové organizace</w:t>
      </w:r>
      <w:r>
        <w:rPr>
          <w:rFonts w:ascii="Arial" w:hAnsi="Arial" w:cs="Arial"/>
        </w:rPr>
        <w:t>;</w:t>
      </w:r>
      <w:r w:rsidRPr="007F4E21">
        <w:rPr>
          <w:rFonts w:ascii="Arial" w:hAnsi="Arial" w:cs="Arial"/>
        </w:rPr>
        <w:t xml:space="preserve"> místní akční skupiny</w:t>
      </w:r>
      <w:r>
        <w:rPr>
          <w:rFonts w:ascii="Arial" w:hAnsi="Arial" w:cs="Arial"/>
        </w:rPr>
        <w:t>.</w:t>
      </w:r>
    </w:p>
    <w:p w14:paraId="6B3F711F" w14:textId="77777777" w:rsidR="004B29B7" w:rsidRDefault="004B29B7" w:rsidP="00793A73">
      <w:pPr>
        <w:spacing w:line="259" w:lineRule="auto"/>
        <w:jc w:val="both"/>
        <w:rPr>
          <w:rFonts w:ascii="Arial" w:hAnsi="Arial" w:cs="Arial"/>
        </w:rPr>
      </w:pPr>
    </w:p>
    <w:p w14:paraId="5A672D75" w14:textId="77777777" w:rsidR="004B29B7" w:rsidRPr="007F4E21" w:rsidRDefault="004B29B7" w:rsidP="00793A73">
      <w:pPr>
        <w:spacing w:line="259" w:lineRule="auto"/>
        <w:jc w:val="both"/>
        <w:rPr>
          <w:rFonts w:ascii="Arial" w:hAnsi="Arial" w:cs="Arial"/>
          <w:b/>
        </w:rPr>
      </w:pPr>
      <w:r w:rsidRPr="007F4E21">
        <w:rPr>
          <w:rFonts w:ascii="Arial" w:hAnsi="Arial" w:cs="Arial"/>
          <w:b/>
        </w:rPr>
        <w:t>Synergie a komplementarity</w:t>
      </w:r>
    </w:p>
    <w:p w14:paraId="4347C7A2" w14:textId="77777777" w:rsidR="004B29B7" w:rsidRDefault="004B29B7" w:rsidP="00793A73">
      <w:pPr>
        <w:spacing w:line="259" w:lineRule="auto"/>
        <w:jc w:val="both"/>
        <w:rPr>
          <w:rFonts w:ascii="Arial" w:hAnsi="Arial" w:cs="Arial"/>
        </w:rPr>
      </w:pPr>
      <w:r w:rsidRPr="007F4E21">
        <w:rPr>
          <w:rFonts w:ascii="Arial" w:hAnsi="Arial" w:cs="Arial"/>
        </w:rPr>
        <w:t>OP TAK, OPŽP, IROP, Národní plán obnovy</w:t>
      </w:r>
    </w:p>
    <w:p w14:paraId="33C25B6F" w14:textId="77777777" w:rsidR="004B29B7" w:rsidRPr="005F0178" w:rsidRDefault="004B29B7" w:rsidP="00793A73">
      <w:pPr>
        <w:pStyle w:val="Odstavecseseznamem"/>
        <w:spacing w:before="0" w:line="259" w:lineRule="auto"/>
        <w:ind w:left="709" w:firstLine="0"/>
        <w:jc w:val="both"/>
        <w:rPr>
          <w:rFonts w:ascii="Arial" w:hAnsi="Arial" w:cs="Arial"/>
        </w:rPr>
      </w:pPr>
    </w:p>
    <w:p w14:paraId="423A7309" w14:textId="77777777" w:rsidR="004B29B7" w:rsidRPr="007F4E21" w:rsidRDefault="004B29B7" w:rsidP="00793A73">
      <w:pPr>
        <w:spacing w:line="259" w:lineRule="auto"/>
        <w:jc w:val="both"/>
        <w:rPr>
          <w:rFonts w:ascii="Arial" w:hAnsi="Arial" w:cs="Arial"/>
          <w:b/>
        </w:rPr>
      </w:pPr>
      <w:r w:rsidRPr="007F4E21">
        <w:rPr>
          <w:rFonts w:ascii="Arial" w:hAnsi="Arial" w:cs="Arial"/>
          <w:b/>
        </w:rPr>
        <w:t>Typové intervence</w:t>
      </w:r>
    </w:p>
    <w:p w14:paraId="575C0592"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V</w:t>
      </w:r>
      <w:r w:rsidRPr="007F4E21">
        <w:rPr>
          <w:rFonts w:ascii="Arial" w:hAnsi="Arial" w:cs="Arial"/>
        </w:rPr>
        <w:t>ytvoření a naplňování strategie kulturní identity a podpory značky KVK</w:t>
      </w:r>
      <w:r>
        <w:rPr>
          <w:rFonts w:ascii="Arial" w:hAnsi="Arial" w:cs="Arial"/>
        </w:rPr>
        <w:t>.</w:t>
      </w:r>
    </w:p>
    <w:p w14:paraId="004EA210"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ropojení kultury a umění na vzdělávací infrastruktury (např. Kreativní města vzdělávají uměním)</w:t>
      </w:r>
      <w:r>
        <w:rPr>
          <w:rFonts w:ascii="Arial" w:hAnsi="Arial" w:cs="Arial"/>
        </w:rPr>
        <w:t>.</w:t>
      </w:r>
    </w:p>
    <w:p w14:paraId="63ABE221"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využití kulturního dědictví pro novou kreativní tvorbu a inovace</w:t>
      </w:r>
      <w:r>
        <w:rPr>
          <w:rFonts w:ascii="Arial" w:hAnsi="Arial" w:cs="Arial"/>
        </w:rPr>
        <w:t>.</w:t>
      </w:r>
    </w:p>
    <w:p w14:paraId="540EED2C"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inovativních a SMART přístupů v cestovním ruchu a lázeňství</w:t>
      </w:r>
      <w:r>
        <w:rPr>
          <w:rFonts w:ascii="Arial" w:hAnsi="Arial" w:cs="Arial"/>
        </w:rPr>
        <w:t>.</w:t>
      </w:r>
    </w:p>
    <w:p w14:paraId="5BAD8966"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éče o veřejný prostor, kulturní a sportovní zařízení za účelem zvyšování kvality života a zvýšení atraktivity pro místní obyvatele (s ohledem na minimalizaci odlivu obyvatel v produktivním věku) i nově příchozí (zvláště v produktivní věku)</w:t>
      </w:r>
      <w:r>
        <w:rPr>
          <w:rFonts w:ascii="Arial" w:hAnsi="Arial" w:cs="Arial"/>
        </w:rPr>
        <w:t>.</w:t>
      </w:r>
    </w:p>
    <w:p w14:paraId="2B7CF4C8"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V</w:t>
      </w:r>
      <w:r w:rsidRPr="007F4E21">
        <w:rPr>
          <w:rFonts w:ascii="Arial" w:hAnsi="Arial" w:cs="Arial"/>
        </w:rPr>
        <w:t>ytváření infrastruktury pro sport a volný čas</w:t>
      </w:r>
      <w:r>
        <w:rPr>
          <w:rFonts w:ascii="Arial" w:hAnsi="Arial" w:cs="Arial"/>
        </w:rPr>
        <w:t>.</w:t>
      </w:r>
    </w:p>
    <w:p w14:paraId="73C7779E"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V</w:t>
      </w:r>
      <w:r w:rsidRPr="007F4E21">
        <w:rPr>
          <w:rFonts w:ascii="Arial" w:hAnsi="Arial" w:cs="Arial"/>
        </w:rPr>
        <w:t>yužití potenciálu památek UNESCO a dalších lokalit pro rozvoj návazné (podnikatelské) infrastruktury a kreativních průmyslů</w:t>
      </w:r>
      <w:r>
        <w:rPr>
          <w:rFonts w:ascii="Arial" w:hAnsi="Arial" w:cs="Arial"/>
        </w:rPr>
        <w:t>.</w:t>
      </w:r>
    </w:p>
    <w:p w14:paraId="4644D5DE"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 xml:space="preserve">odpora, propagace a rozvoj infrastruktury pro MICE </w:t>
      </w:r>
      <w:proofErr w:type="spellStart"/>
      <w:r w:rsidRPr="007F4E21">
        <w:rPr>
          <w:rFonts w:ascii="Arial" w:hAnsi="Arial" w:cs="Arial"/>
        </w:rPr>
        <w:t>eventy</w:t>
      </w:r>
      <w:proofErr w:type="spellEnd"/>
      <w:r w:rsidRPr="007F4E21">
        <w:rPr>
          <w:rFonts w:ascii="Arial" w:hAnsi="Arial" w:cs="Arial"/>
        </w:rPr>
        <w:t xml:space="preserve"> (meeting, </w:t>
      </w:r>
      <w:proofErr w:type="spellStart"/>
      <w:r w:rsidRPr="007F4E21">
        <w:rPr>
          <w:rFonts w:ascii="Arial" w:hAnsi="Arial" w:cs="Arial"/>
        </w:rPr>
        <w:t>incentive</w:t>
      </w:r>
      <w:proofErr w:type="spellEnd"/>
      <w:r w:rsidRPr="007F4E21">
        <w:rPr>
          <w:rFonts w:ascii="Arial" w:hAnsi="Arial" w:cs="Arial"/>
        </w:rPr>
        <w:t xml:space="preserve">, </w:t>
      </w:r>
      <w:proofErr w:type="spellStart"/>
      <w:r w:rsidRPr="007F4E21">
        <w:rPr>
          <w:rFonts w:ascii="Arial" w:hAnsi="Arial" w:cs="Arial"/>
        </w:rPr>
        <w:t>convention</w:t>
      </w:r>
      <w:proofErr w:type="spellEnd"/>
      <w:r w:rsidRPr="007F4E21">
        <w:rPr>
          <w:rFonts w:ascii="Arial" w:hAnsi="Arial" w:cs="Arial"/>
        </w:rPr>
        <w:t xml:space="preserve">, and </w:t>
      </w:r>
      <w:proofErr w:type="spellStart"/>
      <w:r w:rsidRPr="007F4E21">
        <w:rPr>
          <w:rFonts w:ascii="Arial" w:hAnsi="Arial" w:cs="Arial"/>
        </w:rPr>
        <w:t>exhibition</w:t>
      </w:r>
      <w:proofErr w:type="spellEnd"/>
      <w:r w:rsidRPr="007F4E21">
        <w:rPr>
          <w:rFonts w:ascii="Arial" w:hAnsi="Arial" w:cs="Arial"/>
        </w:rPr>
        <w:t>)</w:t>
      </w:r>
      <w:r>
        <w:rPr>
          <w:rFonts w:ascii="Arial" w:hAnsi="Arial" w:cs="Arial"/>
        </w:rPr>
        <w:t>.</w:t>
      </w:r>
    </w:p>
    <w:p w14:paraId="59CD8E06"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a péče o specifické kulturní a přírodní dědictví a šíření povědomí o nich</w:t>
      </w:r>
      <w:r>
        <w:rPr>
          <w:rFonts w:ascii="Arial" w:hAnsi="Arial" w:cs="Arial"/>
        </w:rPr>
        <w:t>.</w:t>
      </w:r>
    </w:p>
    <w:p w14:paraId="3DCE56FE" w14:textId="77777777" w:rsidR="004B29B7" w:rsidRPr="007F4E21"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živého umění</w:t>
      </w:r>
      <w:r>
        <w:rPr>
          <w:rFonts w:ascii="Arial" w:hAnsi="Arial" w:cs="Arial"/>
        </w:rPr>
        <w:t>.</w:t>
      </w:r>
    </w:p>
    <w:p w14:paraId="2FEC2DCF" w14:textId="77777777" w:rsidR="004B29B7" w:rsidRPr="004B29B7" w:rsidRDefault="004B29B7" w:rsidP="00C83B2E">
      <w:pPr>
        <w:pStyle w:val="Odstavecseseznamem"/>
        <w:numPr>
          <w:ilvl w:val="0"/>
          <w:numId w:val="18"/>
        </w:numPr>
        <w:spacing w:before="0" w:line="259" w:lineRule="auto"/>
        <w:ind w:left="714" w:hanging="430"/>
        <w:jc w:val="both"/>
        <w:rPr>
          <w:rFonts w:ascii="Arial" w:hAnsi="Arial" w:cs="Arial"/>
        </w:rPr>
      </w:pPr>
      <w:r>
        <w:rPr>
          <w:rFonts w:ascii="Arial" w:hAnsi="Arial" w:cs="Arial"/>
        </w:rPr>
        <w:t>P</w:t>
      </w:r>
      <w:r w:rsidRPr="007F4E21">
        <w:rPr>
          <w:rFonts w:ascii="Arial" w:hAnsi="Arial" w:cs="Arial"/>
        </w:rPr>
        <w:t>odpora e-kultury</w:t>
      </w:r>
      <w:r>
        <w:rPr>
          <w:rFonts w:ascii="Arial" w:hAnsi="Arial" w:cs="Arial"/>
        </w:rPr>
        <w:t>.</w:t>
      </w:r>
    </w:p>
    <w:p w14:paraId="12A62862" w14:textId="77777777" w:rsidR="004B29B7" w:rsidRPr="004B29B7" w:rsidRDefault="004B29B7" w:rsidP="00793A73">
      <w:pPr>
        <w:spacing w:line="259" w:lineRule="auto"/>
        <w:jc w:val="both"/>
      </w:pPr>
    </w:p>
    <w:p w14:paraId="0B67E456" w14:textId="77777777" w:rsidR="00C36216" w:rsidRDefault="00C36216" w:rsidP="00C83B2E">
      <w:pPr>
        <w:pStyle w:val="Nadpis5"/>
        <w:numPr>
          <w:ilvl w:val="4"/>
          <w:numId w:val="5"/>
        </w:numPr>
        <w:rPr>
          <w:rFonts w:ascii="Arial" w:hAnsi="Arial" w:cs="Arial"/>
          <w:bCs/>
        </w:rPr>
      </w:pPr>
      <w:r w:rsidRPr="00C90408">
        <w:rPr>
          <w:rFonts w:ascii="Arial" w:hAnsi="Arial" w:cs="Arial"/>
          <w:bCs/>
        </w:rPr>
        <w:t>Specifický cíl 4.2: Nikdo není vyloučen</w:t>
      </w:r>
    </w:p>
    <w:p w14:paraId="2BAF7B94" w14:textId="77777777" w:rsidR="004B29B7" w:rsidRPr="00793A73" w:rsidRDefault="004B29B7" w:rsidP="00793A73">
      <w:pPr>
        <w:spacing w:line="259" w:lineRule="auto"/>
        <w:jc w:val="both"/>
        <w:rPr>
          <w:rFonts w:ascii="Arial" w:hAnsi="Arial" w:cs="Arial"/>
        </w:rPr>
      </w:pPr>
    </w:p>
    <w:p w14:paraId="0624A96C" w14:textId="77777777" w:rsidR="004B29B7" w:rsidRDefault="004B29B7" w:rsidP="00793A73">
      <w:pPr>
        <w:spacing w:line="259" w:lineRule="auto"/>
        <w:jc w:val="both"/>
        <w:rPr>
          <w:rFonts w:ascii="Arial" w:hAnsi="Arial" w:cs="Arial"/>
          <w:color w:val="000000" w:themeColor="text1"/>
        </w:rPr>
      </w:pPr>
      <w:r w:rsidRPr="007F4E21">
        <w:rPr>
          <w:rFonts w:ascii="Arial" w:hAnsi="Arial" w:cs="Arial"/>
          <w:color w:val="000000" w:themeColor="text1"/>
        </w:rPr>
        <w:t>Cílem je inkluzivní rozvoj regionu prostřednictvím posílení sociální stability zejména ve vyloučených lokalitách, prevencí vzniku a řešení nepříznivé situace sociálně vyloučených osob a osob ohrožených sociálním vyloučením nebo jinak znevýhodněných.</w:t>
      </w:r>
    </w:p>
    <w:p w14:paraId="478440BE" w14:textId="77777777" w:rsidR="004B29B7" w:rsidRPr="007F4E21" w:rsidRDefault="004B29B7" w:rsidP="00793A73">
      <w:pPr>
        <w:spacing w:line="259" w:lineRule="auto"/>
        <w:jc w:val="both"/>
        <w:rPr>
          <w:rFonts w:ascii="Arial" w:hAnsi="Arial" w:cs="Arial"/>
          <w:color w:val="000000" w:themeColor="text1"/>
        </w:rPr>
      </w:pPr>
    </w:p>
    <w:p w14:paraId="37B48ED1" w14:textId="77777777" w:rsidR="004B29B7" w:rsidRPr="007F4E21" w:rsidRDefault="004B29B7" w:rsidP="00793A73">
      <w:pPr>
        <w:spacing w:line="259" w:lineRule="auto"/>
        <w:jc w:val="both"/>
        <w:rPr>
          <w:rFonts w:ascii="Arial" w:hAnsi="Arial" w:cs="Arial"/>
          <w:b/>
        </w:rPr>
      </w:pPr>
      <w:r w:rsidRPr="007F4E21">
        <w:rPr>
          <w:rFonts w:ascii="Arial" w:hAnsi="Arial" w:cs="Arial"/>
          <w:b/>
        </w:rPr>
        <w:t>Zdůvodnění</w:t>
      </w:r>
    </w:p>
    <w:p w14:paraId="24D7C0F1" w14:textId="77777777" w:rsidR="004B29B7" w:rsidRDefault="004B29B7" w:rsidP="00793A73">
      <w:pPr>
        <w:spacing w:line="259" w:lineRule="auto"/>
        <w:jc w:val="both"/>
        <w:rPr>
          <w:rFonts w:ascii="Arial" w:hAnsi="Arial" w:cs="Arial"/>
        </w:rPr>
      </w:pPr>
      <w:r w:rsidRPr="007F4E21">
        <w:rPr>
          <w:rFonts w:ascii="Arial" w:hAnsi="Arial" w:cs="Arial"/>
        </w:rPr>
        <w:lastRenderedPageBreak/>
        <w:t>KVK se dlouhodobě potýká s velkým počtem vyloučených lokalit, vysokým podílem osob v exekuci a dalšími nepříznivými charakteristikami. V indexu rizikovosti, který je založen na indexu kriminality, nezaměstnanosti a dávek, které podléhají prověření, je jak dlouhodobě na třetím místě v České republice. Také vzdělanostní profil obyvatel a demografický vývoj není příznivý.</w:t>
      </w:r>
      <w:r w:rsidR="004B3EE7">
        <w:rPr>
          <w:rFonts w:ascii="Arial" w:hAnsi="Arial" w:cs="Arial"/>
        </w:rPr>
        <w:t xml:space="preserve"> P</w:t>
      </w:r>
      <w:r w:rsidRPr="007F4E21">
        <w:rPr>
          <w:rFonts w:ascii="Arial" w:hAnsi="Arial" w:cs="Arial"/>
        </w:rPr>
        <w:t xml:space="preserve">osílení sociální stability je klíčové také s ohledem na obnovu a posílení </w:t>
      </w:r>
      <w:proofErr w:type="spellStart"/>
      <w:r w:rsidRPr="007F4E21">
        <w:rPr>
          <w:rFonts w:ascii="Arial" w:hAnsi="Arial" w:cs="Arial"/>
        </w:rPr>
        <w:t>resilience</w:t>
      </w:r>
      <w:proofErr w:type="spellEnd"/>
      <w:r w:rsidRPr="007F4E21">
        <w:rPr>
          <w:rFonts w:ascii="Arial" w:hAnsi="Arial" w:cs="Arial"/>
        </w:rPr>
        <w:t xml:space="preserve"> po pandemii COVID-19 a snížení disparit mezi jednotlivými částmi regionu.</w:t>
      </w:r>
    </w:p>
    <w:p w14:paraId="0411AF4D" w14:textId="77777777" w:rsidR="004B3EE7" w:rsidRPr="007F4E21" w:rsidRDefault="004B3EE7" w:rsidP="00793A73">
      <w:pPr>
        <w:spacing w:line="259" w:lineRule="auto"/>
        <w:jc w:val="both"/>
        <w:rPr>
          <w:rFonts w:ascii="Arial" w:hAnsi="Arial" w:cs="Arial"/>
        </w:rPr>
      </w:pPr>
    </w:p>
    <w:p w14:paraId="357ED6F8" w14:textId="77777777" w:rsidR="004B29B7" w:rsidRPr="007F4E21" w:rsidRDefault="004B29B7" w:rsidP="00793A73">
      <w:pPr>
        <w:spacing w:line="259" w:lineRule="auto"/>
        <w:jc w:val="both"/>
        <w:rPr>
          <w:rFonts w:ascii="Arial" w:hAnsi="Arial" w:cs="Arial"/>
          <w:b/>
        </w:rPr>
      </w:pPr>
      <w:r w:rsidRPr="007F4E21">
        <w:rPr>
          <w:rFonts w:ascii="Arial" w:hAnsi="Arial" w:cs="Arial"/>
          <w:b/>
        </w:rPr>
        <w:t>Hlavní cílové skupiny</w:t>
      </w:r>
    </w:p>
    <w:p w14:paraId="5E09B232" w14:textId="77777777" w:rsidR="004B29B7" w:rsidRDefault="004B3EE7" w:rsidP="00793A73">
      <w:pPr>
        <w:spacing w:line="259" w:lineRule="auto"/>
        <w:jc w:val="both"/>
        <w:rPr>
          <w:rFonts w:ascii="Arial" w:hAnsi="Arial" w:cs="Arial"/>
        </w:rPr>
      </w:pPr>
      <w:r>
        <w:rPr>
          <w:rFonts w:ascii="Arial" w:hAnsi="Arial" w:cs="Arial"/>
        </w:rPr>
        <w:t>O</w:t>
      </w:r>
      <w:r w:rsidR="004B29B7" w:rsidRPr="007F4E21">
        <w:rPr>
          <w:rFonts w:ascii="Arial" w:hAnsi="Arial" w:cs="Arial"/>
        </w:rPr>
        <w:t>bčané</w:t>
      </w:r>
      <w:r>
        <w:rPr>
          <w:rFonts w:ascii="Arial" w:hAnsi="Arial" w:cs="Arial"/>
        </w:rPr>
        <w:t>;</w:t>
      </w:r>
      <w:r w:rsidR="004B29B7" w:rsidRPr="007F4E21">
        <w:rPr>
          <w:rFonts w:ascii="Arial" w:hAnsi="Arial" w:cs="Arial"/>
        </w:rPr>
        <w:t xml:space="preserve"> rodiny</w:t>
      </w:r>
      <w:r>
        <w:rPr>
          <w:rFonts w:ascii="Arial" w:hAnsi="Arial" w:cs="Arial"/>
        </w:rPr>
        <w:t>;</w:t>
      </w:r>
      <w:r w:rsidR="004B29B7" w:rsidRPr="007F4E21">
        <w:rPr>
          <w:rFonts w:ascii="Arial" w:hAnsi="Arial" w:cs="Arial"/>
        </w:rPr>
        <w:t xml:space="preserve"> NNO</w:t>
      </w:r>
      <w:r>
        <w:rPr>
          <w:rFonts w:ascii="Arial" w:hAnsi="Arial" w:cs="Arial"/>
        </w:rPr>
        <w:t>;</w:t>
      </w:r>
      <w:r w:rsidR="004B29B7" w:rsidRPr="007F4E21">
        <w:rPr>
          <w:rFonts w:ascii="Arial" w:hAnsi="Arial" w:cs="Arial"/>
        </w:rPr>
        <w:t xml:space="preserve"> obce a kraj</w:t>
      </w:r>
      <w:r>
        <w:rPr>
          <w:rFonts w:ascii="Arial" w:hAnsi="Arial" w:cs="Arial"/>
        </w:rPr>
        <w:t>;</w:t>
      </w:r>
      <w:r w:rsidR="004B29B7" w:rsidRPr="007F4E21">
        <w:rPr>
          <w:rFonts w:ascii="Arial" w:hAnsi="Arial" w:cs="Arial"/>
        </w:rPr>
        <w:t xml:space="preserve"> MAS</w:t>
      </w:r>
    </w:p>
    <w:p w14:paraId="35061AA8" w14:textId="77777777" w:rsidR="00195439" w:rsidRPr="007F4E21" w:rsidRDefault="00195439" w:rsidP="00793A73">
      <w:pPr>
        <w:spacing w:line="259" w:lineRule="auto"/>
        <w:jc w:val="both"/>
        <w:rPr>
          <w:rFonts w:ascii="Arial" w:hAnsi="Arial" w:cs="Arial"/>
        </w:rPr>
      </w:pPr>
    </w:p>
    <w:p w14:paraId="4639677D" w14:textId="77777777" w:rsidR="004B29B7" w:rsidRPr="007F4E21" w:rsidRDefault="004B29B7" w:rsidP="00793A73">
      <w:pPr>
        <w:spacing w:line="259" w:lineRule="auto"/>
        <w:jc w:val="both"/>
        <w:rPr>
          <w:rFonts w:ascii="Arial" w:hAnsi="Arial" w:cs="Arial"/>
          <w:b/>
        </w:rPr>
      </w:pPr>
      <w:r w:rsidRPr="007F4E21">
        <w:rPr>
          <w:rFonts w:ascii="Arial" w:hAnsi="Arial" w:cs="Arial"/>
          <w:b/>
        </w:rPr>
        <w:t>Typy příjemců</w:t>
      </w:r>
    </w:p>
    <w:p w14:paraId="2343F2B0" w14:textId="6BE1B1A6" w:rsidR="004B29B7" w:rsidRPr="007F4E21" w:rsidRDefault="004B3EE7" w:rsidP="00793A73">
      <w:pPr>
        <w:spacing w:line="259" w:lineRule="auto"/>
        <w:jc w:val="both"/>
        <w:rPr>
          <w:rFonts w:ascii="Arial" w:hAnsi="Arial" w:cs="Arial"/>
        </w:rPr>
      </w:pPr>
      <w:r>
        <w:rPr>
          <w:rFonts w:ascii="Arial" w:hAnsi="Arial" w:cs="Arial"/>
        </w:rPr>
        <w:t>O</w:t>
      </w:r>
      <w:r w:rsidR="004B29B7" w:rsidRPr="007F4E21">
        <w:rPr>
          <w:rFonts w:ascii="Arial" w:hAnsi="Arial" w:cs="Arial"/>
        </w:rPr>
        <w:t>bce a jimi zřizované organizace</w:t>
      </w:r>
      <w:r>
        <w:rPr>
          <w:rFonts w:ascii="Arial" w:hAnsi="Arial" w:cs="Arial"/>
        </w:rPr>
        <w:t>;</w:t>
      </w:r>
      <w:r w:rsidR="004B29B7" w:rsidRPr="007F4E21">
        <w:rPr>
          <w:rFonts w:ascii="Arial" w:hAnsi="Arial" w:cs="Arial"/>
        </w:rPr>
        <w:t xml:space="preserve"> kraj a jím zřizované nebo zakládané organizace</w:t>
      </w:r>
      <w:r>
        <w:rPr>
          <w:rFonts w:ascii="Arial" w:hAnsi="Arial" w:cs="Arial"/>
        </w:rPr>
        <w:t>;</w:t>
      </w:r>
      <w:r w:rsidR="004B29B7" w:rsidRPr="007F4E21">
        <w:rPr>
          <w:rFonts w:ascii="Arial" w:hAnsi="Arial" w:cs="Arial"/>
        </w:rPr>
        <w:t xml:space="preserve"> malé, střední a velké podniky</w:t>
      </w:r>
      <w:r>
        <w:rPr>
          <w:rFonts w:ascii="Arial" w:hAnsi="Arial" w:cs="Arial"/>
        </w:rPr>
        <w:t>;</w:t>
      </w:r>
      <w:r w:rsidR="004B29B7" w:rsidRPr="007F4E21">
        <w:rPr>
          <w:rFonts w:ascii="Arial" w:hAnsi="Arial" w:cs="Arial"/>
        </w:rPr>
        <w:t xml:space="preserve"> nestátní neziskové organizace</w:t>
      </w:r>
      <w:r>
        <w:rPr>
          <w:rFonts w:ascii="Arial" w:hAnsi="Arial" w:cs="Arial"/>
        </w:rPr>
        <w:t>;</w:t>
      </w:r>
      <w:r w:rsidR="004B29B7" w:rsidRPr="007F4E21">
        <w:rPr>
          <w:rFonts w:ascii="Arial" w:hAnsi="Arial" w:cs="Arial"/>
        </w:rPr>
        <w:t xml:space="preserve"> místní akční skupiny</w:t>
      </w:r>
      <w:del w:id="12" w:author="Lorenzová Petra" w:date="2025-07-02T15:37:00Z">
        <w:r w:rsidDel="00EC282F">
          <w:rPr>
            <w:rFonts w:ascii="Arial" w:hAnsi="Arial" w:cs="Arial"/>
          </w:rPr>
          <w:delText>.</w:delText>
        </w:r>
      </w:del>
    </w:p>
    <w:p w14:paraId="00C22056" w14:textId="77777777" w:rsidR="004B29B7" w:rsidRPr="007F4E21" w:rsidRDefault="004B29B7" w:rsidP="00793A73">
      <w:pPr>
        <w:spacing w:line="259" w:lineRule="auto"/>
        <w:jc w:val="both"/>
        <w:rPr>
          <w:rFonts w:ascii="Arial" w:hAnsi="Arial" w:cs="Arial"/>
        </w:rPr>
      </w:pPr>
    </w:p>
    <w:p w14:paraId="5EB7DA5E" w14:textId="77777777" w:rsidR="004B3EE7" w:rsidRPr="007F4E21" w:rsidRDefault="004B3EE7" w:rsidP="00793A73">
      <w:pPr>
        <w:spacing w:line="259" w:lineRule="auto"/>
        <w:jc w:val="both"/>
        <w:rPr>
          <w:rFonts w:ascii="Arial" w:hAnsi="Arial" w:cs="Arial"/>
          <w:b/>
        </w:rPr>
      </w:pPr>
      <w:r w:rsidRPr="007F4E21">
        <w:rPr>
          <w:rFonts w:ascii="Arial" w:hAnsi="Arial" w:cs="Arial"/>
          <w:b/>
        </w:rPr>
        <w:t>Synergie a komplementarity</w:t>
      </w:r>
    </w:p>
    <w:p w14:paraId="4E412F53" w14:textId="760CE3DB" w:rsidR="004B3EE7" w:rsidRDefault="004B3EE7" w:rsidP="00793A73">
      <w:pPr>
        <w:spacing w:line="259" w:lineRule="auto"/>
        <w:jc w:val="both"/>
        <w:rPr>
          <w:rFonts w:ascii="Arial" w:hAnsi="Arial" w:cs="Arial"/>
        </w:rPr>
      </w:pPr>
      <w:r>
        <w:rPr>
          <w:rFonts w:ascii="Arial" w:hAnsi="Arial" w:cs="Arial"/>
        </w:rPr>
        <w:t xml:space="preserve">IROP; OPZ+; </w:t>
      </w:r>
      <w:r w:rsidRPr="007F4E21">
        <w:rPr>
          <w:rFonts w:ascii="Arial" w:hAnsi="Arial" w:cs="Arial"/>
        </w:rPr>
        <w:t>Interreg</w:t>
      </w:r>
      <w:r w:rsidR="00BC589B">
        <w:rPr>
          <w:rFonts w:ascii="Arial" w:hAnsi="Arial" w:cs="Arial"/>
        </w:rPr>
        <w:t xml:space="preserve">, </w:t>
      </w:r>
      <w:r w:rsidR="00BC589B" w:rsidRPr="00BC589B">
        <w:rPr>
          <w:rFonts w:ascii="Arial" w:hAnsi="Arial" w:cs="Arial"/>
        </w:rPr>
        <w:t>OP JAK (projekty v realizaci do 30.</w:t>
      </w:r>
      <w:r w:rsidR="00BC589B">
        <w:rPr>
          <w:rFonts w:ascii="Arial" w:hAnsi="Arial" w:cs="Arial"/>
        </w:rPr>
        <w:t xml:space="preserve"> </w:t>
      </w:r>
      <w:r w:rsidR="00BC589B" w:rsidRPr="00BC589B">
        <w:rPr>
          <w:rFonts w:ascii="Arial" w:hAnsi="Arial" w:cs="Arial"/>
        </w:rPr>
        <w:t>11.</w:t>
      </w:r>
      <w:r w:rsidR="00BC589B">
        <w:rPr>
          <w:rFonts w:ascii="Arial" w:hAnsi="Arial" w:cs="Arial"/>
        </w:rPr>
        <w:t xml:space="preserve"> </w:t>
      </w:r>
      <w:r w:rsidR="00BC589B" w:rsidRPr="00BC589B">
        <w:rPr>
          <w:rFonts w:ascii="Arial" w:hAnsi="Arial" w:cs="Arial"/>
        </w:rPr>
        <w:t>2023</w:t>
      </w:r>
      <w:r w:rsidR="00BC589B">
        <w:rPr>
          <w:rFonts w:ascii="Arial" w:hAnsi="Arial" w:cs="Arial"/>
        </w:rPr>
        <w:t xml:space="preserve"> </w:t>
      </w:r>
      <w:r w:rsidR="00BC589B" w:rsidRPr="00BC589B">
        <w:rPr>
          <w:rFonts w:ascii="Arial" w:hAnsi="Arial" w:cs="Arial"/>
        </w:rPr>
        <w:t>také OP VVV</w:t>
      </w:r>
      <w:r w:rsidR="00BC589B">
        <w:rPr>
          <w:rFonts w:ascii="Arial" w:hAnsi="Arial" w:cs="Arial"/>
        </w:rPr>
        <w:t>)</w:t>
      </w:r>
      <w:r>
        <w:rPr>
          <w:rFonts w:ascii="Arial" w:hAnsi="Arial" w:cs="Arial"/>
        </w:rPr>
        <w:t>.</w:t>
      </w:r>
    </w:p>
    <w:p w14:paraId="35C16190" w14:textId="77777777" w:rsidR="004B3EE7" w:rsidRPr="004B3EE7" w:rsidRDefault="004B3EE7" w:rsidP="00793A73">
      <w:pPr>
        <w:spacing w:line="259" w:lineRule="auto"/>
        <w:jc w:val="both"/>
        <w:rPr>
          <w:rFonts w:ascii="Arial" w:hAnsi="Arial" w:cs="Arial"/>
        </w:rPr>
      </w:pPr>
    </w:p>
    <w:p w14:paraId="56C8A60E" w14:textId="77777777" w:rsidR="004B29B7" w:rsidRPr="007F4E21" w:rsidRDefault="004B29B7" w:rsidP="00793A73">
      <w:pPr>
        <w:spacing w:line="259" w:lineRule="auto"/>
        <w:jc w:val="both"/>
        <w:rPr>
          <w:rFonts w:ascii="Arial" w:hAnsi="Arial" w:cs="Arial"/>
          <w:b/>
        </w:rPr>
      </w:pPr>
      <w:r w:rsidRPr="007F4E21">
        <w:rPr>
          <w:rFonts w:ascii="Arial" w:hAnsi="Arial" w:cs="Arial"/>
          <w:b/>
        </w:rPr>
        <w:t xml:space="preserve">Typové intervence </w:t>
      </w:r>
    </w:p>
    <w:p w14:paraId="6A9751A2" w14:textId="77777777" w:rsidR="004B29B7" w:rsidRPr="007F4E21"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V</w:t>
      </w:r>
      <w:r w:rsidRPr="007F4E21">
        <w:rPr>
          <w:rFonts w:ascii="Arial" w:hAnsi="Arial" w:cs="Arial"/>
        </w:rPr>
        <w:t>ytvoření a realizace krajské strategie sociálního začleňování, síť krajem metodicky vedených center na celém území KVK</w:t>
      </w:r>
      <w:r w:rsidR="004B3EE7">
        <w:rPr>
          <w:rFonts w:ascii="Arial" w:hAnsi="Arial" w:cs="Arial"/>
        </w:rPr>
        <w:t xml:space="preserve"> (jejich podpory)</w:t>
      </w:r>
      <w:r>
        <w:rPr>
          <w:rFonts w:ascii="Arial" w:hAnsi="Arial" w:cs="Arial"/>
        </w:rPr>
        <w:t>.</w:t>
      </w:r>
    </w:p>
    <w:p w14:paraId="4A2398EE" w14:textId="77777777" w:rsidR="004B29B7" w:rsidRPr="007F4E21"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P</w:t>
      </w:r>
      <w:r w:rsidRPr="007F4E21">
        <w:rPr>
          <w:rFonts w:ascii="Arial" w:hAnsi="Arial" w:cs="Arial"/>
        </w:rPr>
        <w:t>rogram prevence zadlužování a pomoci s problémem předlužení</w:t>
      </w:r>
      <w:r>
        <w:rPr>
          <w:rFonts w:ascii="Arial" w:hAnsi="Arial" w:cs="Arial"/>
        </w:rPr>
        <w:t>.</w:t>
      </w:r>
    </w:p>
    <w:p w14:paraId="52AEBD93" w14:textId="77777777" w:rsidR="004B29B7" w:rsidRPr="007F4E21"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P</w:t>
      </w:r>
      <w:r w:rsidRPr="007F4E21">
        <w:rPr>
          <w:rFonts w:ascii="Arial" w:hAnsi="Arial" w:cs="Arial"/>
        </w:rPr>
        <w:t>odpora sociálních služeb a podpora rodin, zejména ohrožených dětí a ohrožených rodin</w:t>
      </w:r>
      <w:r>
        <w:rPr>
          <w:rFonts w:ascii="Arial" w:hAnsi="Arial" w:cs="Arial"/>
        </w:rPr>
        <w:t>.</w:t>
      </w:r>
    </w:p>
    <w:p w14:paraId="14AB8573" w14:textId="77777777" w:rsidR="004B29B7"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P</w:t>
      </w:r>
      <w:r w:rsidR="004B3EE7">
        <w:rPr>
          <w:rFonts w:ascii="Arial" w:hAnsi="Arial" w:cs="Arial"/>
        </w:rPr>
        <w:t>odpora</w:t>
      </w:r>
      <w:r w:rsidRPr="007F4E21">
        <w:rPr>
          <w:rFonts w:ascii="Arial" w:hAnsi="Arial" w:cs="Arial"/>
        </w:rPr>
        <w:t xml:space="preserve"> </w:t>
      </w:r>
      <w:r w:rsidR="004B3EE7">
        <w:rPr>
          <w:rFonts w:ascii="Arial" w:hAnsi="Arial" w:cs="Arial"/>
        </w:rPr>
        <w:t>aktivit vedoucích ke vzniku sociálního bydlení, popřípadě modelů bydlení na principu „</w:t>
      </w:r>
      <w:proofErr w:type="spellStart"/>
      <w:r w:rsidR="004B3EE7">
        <w:rPr>
          <w:rFonts w:ascii="Arial" w:hAnsi="Arial" w:cs="Arial"/>
        </w:rPr>
        <w:t>housing</w:t>
      </w:r>
      <w:proofErr w:type="spellEnd"/>
      <w:r w:rsidR="004B3EE7">
        <w:rPr>
          <w:rFonts w:ascii="Arial" w:hAnsi="Arial" w:cs="Arial"/>
        </w:rPr>
        <w:t xml:space="preserve"> </w:t>
      </w:r>
      <w:proofErr w:type="spellStart"/>
      <w:r w:rsidR="004B3EE7">
        <w:rPr>
          <w:rFonts w:ascii="Arial" w:hAnsi="Arial" w:cs="Arial"/>
        </w:rPr>
        <w:t>first</w:t>
      </w:r>
      <w:proofErr w:type="spellEnd"/>
      <w:r w:rsidR="004B3EE7">
        <w:rPr>
          <w:rFonts w:ascii="Arial" w:hAnsi="Arial" w:cs="Arial"/>
        </w:rPr>
        <w:t>“.</w:t>
      </w:r>
    </w:p>
    <w:p w14:paraId="132B467A" w14:textId="77777777" w:rsidR="004B3EE7" w:rsidRDefault="004B3EE7" w:rsidP="00C83B2E">
      <w:pPr>
        <w:pStyle w:val="Odstavecseseznamem"/>
        <w:numPr>
          <w:ilvl w:val="0"/>
          <w:numId w:val="20"/>
        </w:numPr>
        <w:spacing w:before="0" w:line="259" w:lineRule="auto"/>
        <w:ind w:hanging="436"/>
        <w:jc w:val="both"/>
        <w:rPr>
          <w:rFonts w:ascii="Arial" w:hAnsi="Arial" w:cs="Arial"/>
        </w:rPr>
      </w:pPr>
      <w:r>
        <w:rPr>
          <w:rFonts w:ascii="Arial" w:hAnsi="Arial" w:cs="Arial"/>
        </w:rPr>
        <w:t>Podpora vzdělávání a narovnávání šancí pro děti ze sociálně slabých rodin, od předškolní výchovy až po podporu SŠ, případně VŠ studií.</w:t>
      </w:r>
    </w:p>
    <w:p w14:paraId="7E3B648C" w14:textId="77777777" w:rsidR="004B3EE7" w:rsidRPr="007F4E21" w:rsidRDefault="004B3EE7" w:rsidP="00C83B2E">
      <w:pPr>
        <w:pStyle w:val="Odstavecseseznamem"/>
        <w:numPr>
          <w:ilvl w:val="0"/>
          <w:numId w:val="20"/>
        </w:numPr>
        <w:spacing w:before="0" w:line="259" w:lineRule="auto"/>
        <w:ind w:hanging="436"/>
        <w:jc w:val="both"/>
        <w:rPr>
          <w:rFonts w:ascii="Arial" w:hAnsi="Arial" w:cs="Arial"/>
        </w:rPr>
      </w:pPr>
      <w:r>
        <w:rPr>
          <w:rFonts w:ascii="Arial" w:hAnsi="Arial" w:cs="Arial"/>
        </w:rPr>
        <w:t>Program podpory k zajištění bydlení a důstojných životních podmínek.</w:t>
      </w:r>
    </w:p>
    <w:p w14:paraId="478D51D5" w14:textId="77777777" w:rsidR="004B29B7" w:rsidRPr="007F4E21"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P</w:t>
      </w:r>
      <w:r w:rsidRPr="007F4E21">
        <w:rPr>
          <w:rFonts w:ascii="Arial" w:hAnsi="Arial" w:cs="Arial"/>
        </w:rPr>
        <w:t>odpora veřejného pořádku a prevence kriminality</w:t>
      </w:r>
      <w:r>
        <w:rPr>
          <w:rFonts w:ascii="Arial" w:hAnsi="Arial" w:cs="Arial"/>
        </w:rPr>
        <w:t>.</w:t>
      </w:r>
    </w:p>
    <w:p w14:paraId="138945B4" w14:textId="77777777" w:rsidR="004B29B7" w:rsidRPr="007F4E21"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P</w:t>
      </w:r>
      <w:r w:rsidRPr="007F4E21">
        <w:rPr>
          <w:rFonts w:ascii="Arial" w:hAnsi="Arial" w:cs="Arial"/>
        </w:rPr>
        <w:t>rogram prevence a ochrany před návykovými látkami a závislostním chováním</w:t>
      </w:r>
      <w:r>
        <w:rPr>
          <w:rFonts w:ascii="Arial" w:hAnsi="Arial" w:cs="Arial"/>
        </w:rPr>
        <w:t>.</w:t>
      </w:r>
    </w:p>
    <w:p w14:paraId="1443BE65" w14:textId="77777777" w:rsidR="004B29B7" w:rsidRPr="007F4E21" w:rsidRDefault="004B3EE7" w:rsidP="00C83B2E">
      <w:pPr>
        <w:pStyle w:val="Odstavecseseznamem"/>
        <w:numPr>
          <w:ilvl w:val="0"/>
          <w:numId w:val="20"/>
        </w:numPr>
        <w:spacing w:before="0" w:line="259" w:lineRule="auto"/>
        <w:ind w:hanging="436"/>
        <w:jc w:val="both"/>
        <w:rPr>
          <w:rFonts w:ascii="Arial" w:hAnsi="Arial" w:cs="Arial"/>
        </w:rPr>
      </w:pPr>
      <w:r>
        <w:rPr>
          <w:rFonts w:ascii="Arial" w:hAnsi="Arial" w:cs="Arial"/>
        </w:rPr>
        <w:t>I</w:t>
      </w:r>
      <w:r w:rsidR="004B29B7" w:rsidRPr="007F4E21">
        <w:rPr>
          <w:rFonts w:ascii="Arial" w:hAnsi="Arial" w:cs="Arial"/>
        </w:rPr>
        <w:t>nkluzivní prostředí pro všechny sociálně ohrožené skupiny obyvatel – zvýšení kvality a dostupnosti služeb vedoucí k sociální inkluzi</w:t>
      </w:r>
      <w:r w:rsidR="004B29B7">
        <w:rPr>
          <w:rFonts w:ascii="Arial" w:hAnsi="Arial" w:cs="Arial"/>
        </w:rPr>
        <w:t>.</w:t>
      </w:r>
    </w:p>
    <w:p w14:paraId="05EBDE6B" w14:textId="77777777" w:rsidR="004B29B7"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V</w:t>
      </w:r>
      <w:r w:rsidRPr="007F4E21">
        <w:rPr>
          <w:rFonts w:ascii="Arial" w:hAnsi="Arial" w:cs="Arial"/>
        </w:rPr>
        <w:t>znik nových a rozvoj existujících podnikatelských aktivit v oblasti sociálního podnikání</w:t>
      </w:r>
      <w:r w:rsidR="004B3EE7">
        <w:rPr>
          <w:rFonts w:ascii="Arial" w:hAnsi="Arial" w:cs="Arial"/>
        </w:rPr>
        <w:t>.</w:t>
      </w:r>
    </w:p>
    <w:p w14:paraId="44C06B6A" w14:textId="77777777" w:rsidR="004B3EE7" w:rsidRPr="007F4E21" w:rsidRDefault="004B3EE7" w:rsidP="00C83B2E">
      <w:pPr>
        <w:pStyle w:val="Odstavecseseznamem"/>
        <w:numPr>
          <w:ilvl w:val="0"/>
          <w:numId w:val="20"/>
        </w:numPr>
        <w:spacing w:before="0" w:line="259" w:lineRule="auto"/>
        <w:ind w:hanging="436"/>
        <w:jc w:val="both"/>
        <w:rPr>
          <w:rFonts w:ascii="Arial" w:hAnsi="Arial" w:cs="Arial"/>
        </w:rPr>
      </w:pPr>
      <w:r>
        <w:rPr>
          <w:rFonts w:ascii="Arial" w:hAnsi="Arial" w:cs="Arial"/>
        </w:rPr>
        <w:t>Podpora zaměstnávání sociálně vyloučených osob a osob ohrožených sociálním vyloučením.</w:t>
      </w:r>
    </w:p>
    <w:p w14:paraId="24E5925B" w14:textId="77777777" w:rsidR="004B29B7" w:rsidRPr="007F4E21"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P</w:t>
      </w:r>
      <w:r w:rsidRPr="007F4E21">
        <w:rPr>
          <w:rFonts w:ascii="Arial" w:hAnsi="Arial" w:cs="Arial"/>
        </w:rPr>
        <w:t>rogram uplatnitelnosti osob ohrožených sociálním vyloučením nebo sociálně vyloučených ve společnosti a na trhu práce</w:t>
      </w:r>
      <w:r>
        <w:rPr>
          <w:rFonts w:ascii="Arial" w:hAnsi="Arial" w:cs="Arial"/>
        </w:rPr>
        <w:t>.</w:t>
      </w:r>
    </w:p>
    <w:p w14:paraId="162C8687" w14:textId="77777777" w:rsidR="004B29B7" w:rsidRPr="007F4E21"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P</w:t>
      </w:r>
      <w:r w:rsidRPr="007F4E21">
        <w:rPr>
          <w:rFonts w:ascii="Arial" w:hAnsi="Arial" w:cs="Arial"/>
        </w:rPr>
        <w:t>odpora romské integrace, jazyka a kultury</w:t>
      </w:r>
      <w:r>
        <w:rPr>
          <w:rFonts w:ascii="Arial" w:hAnsi="Arial" w:cs="Arial"/>
        </w:rPr>
        <w:t>.</w:t>
      </w:r>
    </w:p>
    <w:p w14:paraId="453197E0" w14:textId="77777777" w:rsidR="004B29B7" w:rsidRPr="007F4E21"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P</w:t>
      </w:r>
      <w:r w:rsidRPr="007F4E21">
        <w:rPr>
          <w:rFonts w:ascii="Arial" w:hAnsi="Arial" w:cs="Arial"/>
        </w:rPr>
        <w:t>odpora vzniku nových služeb v oblasti zdravého životního stylu</w:t>
      </w:r>
      <w:r>
        <w:rPr>
          <w:rFonts w:ascii="Arial" w:hAnsi="Arial" w:cs="Arial"/>
        </w:rPr>
        <w:t>.</w:t>
      </w:r>
    </w:p>
    <w:p w14:paraId="1A9C3402" w14:textId="77777777" w:rsidR="004B29B7" w:rsidRDefault="004B29B7" w:rsidP="00C83B2E">
      <w:pPr>
        <w:pStyle w:val="Odstavecseseznamem"/>
        <w:numPr>
          <w:ilvl w:val="0"/>
          <w:numId w:val="20"/>
        </w:numPr>
        <w:spacing w:before="0" w:line="259" w:lineRule="auto"/>
        <w:ind w:hanging="436"/>
        <w:jc w:val="both"/>
        <w:rPr>
          <w:rFonts w:ascii="Arial" w:hAnsi="Arial" w:cs="Arial"/>
        </w:rPr>
      </w:pPr>
      <w:r>
        <w:rPr>
          <w:rFonts w:ascii="Arial" w:hAnsi="Arial" w:cs="Arial"/>
        </w:rPr>
        <w:t>P</w:t>
      </w:r>
      <w:r w:rsidRPr="007F4E21">
        <w:rPr>
          <w:rFonts w:ascii="Arial" w:hAnsi="Arial" w:cs="Arial"/>
        </w:rPr>
        <w:t>odpora zajištění občanské vybavenosti v rurálních oblastech KVK</w:t>
      </w:r>
      <w:r>
        <w:rPr>
          <w:rFonts w:ascii="Arial" w:hAnsi="Arial" w:cs="Arial"/>
        </w:rPr>
        <w:t>.</w:t>
      </w:r>
    </w:p>
    <w:p w14:paraId="7583FD13" w14:textId="77777777" w:rsidR="004B3EE7" w:rsidRPr="007F4E21" w:rsidRDefault="004B3EE7" w:rsidP="00C83B2E">
      <w:pPr>
        <w:pStyle w:val="Odstavecseseznamem"/>
        <w:numPr>
          <w:ilvl w:val="0"/>
          <w:numId w:val="20"/>
        </w:numPr>
        <w:spacing w:before="0" w:line="259" w:lineRule="auto"/>
        <w:ind w:hanging="436"/>
        <w:jc w:val="both"/>
        <w:rPr>
          <w:rFonts w:ascii="Arial" w:hAnsi="Arial" w:cs="Arial"/>
        </w:rPr>
      </w:pPr>
      <w:r>
        <w:rPr>
          <w:rFonts w:ascii="Arial" w:hAnsi="Arial" w:cs="Arial"/>
        </w:rPr>
        <w:t>Cílené vzdělávací aktivity a sociální práce s ohroženými a nízkopříjmovými domácnostmi s cílem snížení spotřeby energie a prevence energetické chudoby.</w:t>
      </w:r>
    </w:p>
    <w:p w14:paraId="6390C5A0" w14:textId="77777777" w:rsidR="00C36216" w:rsidRDefault="00121037" w:rsidP="00C83B2E">
      <w:pPr>
        <w:pStyle w:val="Odstavecseseznamem"/>
        <w:numPr>
          <w:ilvl w:val="0"/>
          <w:numId w:val="4"/>
        </w:numPr>
        <w:spacing w:before="0" w:line="259" w:lineRule="auto"/>
        <w:jc w:val="both"/>
        <w:rPr>
          <w:rFonts w:ascii="Arial" w:hAnsi="Arial" w:cs="Arial"/>
        </w:rPr>
      </w:pPr>
      <w:r>
        <w:rPr>
          <w:rFonts w:ascii="Arial" w:hAnsi="Arial" w:cs="Arial"/>
        </w:rPr>
        <w:t>Podpora marketingových aktivit vedoucích k lepší identifikaci obyvatel s místem, kde žijí.</w:t>
      </w:r>
    </w:p>
    <w:p w14:paraId="43FA718D" w14:textId="77777777" w:rsidR="00121037" w:rsidRDefault="00121037" w:rsidP="00C83B2E">
      <w:pPr>
        <w:pStyle w:val="Odstavecseseznamem"/>
        <w:numPr>
          <w:ilvl w:val="0"/>
          <w:numId w:val="4"/>
        </w:numPr>
        <w:spacing w:before="0" w:line="259" w:lineRule="auto"/>
        <w:jc w:val="both"/>
        <w:rPr>
          <w:rFonts w:ascii="Arial" w:hAnsi="Arial" w:cs="Arial"/>
        </w:rPr>
      </w:pPr>
      <w:r>
        <w:rPr>
          <w:rFonts w:ascii="Arial" w:hAnsi="Arial" w:cs="Arial"/>
        </w:rPr>
        <w:t>Podpora dostupnosti specialistů z pedagogických a sociálně pedagogických oborů, včetně podpory jejich vzdělávání.</w:t>
      </w:r>
    </w:p>
    <w:p w14:paraId="79E313AC" w14:textId="77777777" w:rsidR="004B29B7" w:rsidRPr="00C90408" w:rsidRDefault="004B29B7" w:rsidP="00793A73">
      <w:pPr>
        <w:pStyle w:val="Odstavecseseznamem"/>
        <w:spacing w:before="0" w:line="259" w:lineRule="auto"/>
        <w:ind w:left="720" w:firstLine="0"/>
        <w:jc w:val="both"/>
        <w:rPr>
          <w:rFonts w:ascii="Arial" w:hAnsi="Arial" w:cs="Arial"/>
        </w:rPr>
      </w:pPr>
    </w:p>
    <w:p w14:paraId="1776AB71" w14:textId="77777777" w:rsidR="00C36216" w:rsidRDefault="00111487" w:rsidP="00052C36">
      <w:pPr>
        <w:pStyle w:val="Nadpis4"/>
        <w:ind w:left="0" w:firstLine="0"/>
        <w:rPr>
          <w:rFonts w:ascii="Arial" w:hAnsi="Arial" w:cs="Arial"/>
          <w:b/>
          <w:i w:val="0"/>
          <w:iCs w:val="0"/>
          <w:sz w:val="26"/>
          <w:szCs w:val="26"/>
        </w:rPr>
      </w:pPr>
      <w:r w:rsidRPr="00111487">
        <w:rPr>
          <w:rFonts w:ascii="Arial" w:hAnsi="Arial" w:cs="Arial"/>
          <w:b/>
          <w:i w:val="0"/>
          <w:sz w:val="26"/>
          <w:szCs w:val="26"/>
        </w:rPr>
        <w:t>III.</w:t>
      </w:r>
      <w:r>
        <w:rPr>
          <w:rFonts w:ascii="Arial" w:hAnsi="Arial" w:cs="Arial"/>
          <w:b/>
          <w:sz w:val="26"/>
          <w:szCs w:val="26"/>
        </w:rPr>
        <w:t xml:space="preserve"> </w:t>
      </w:r>
      <w:r w:rsidR="00052C36" w:rsidRPr="007C7BAD">
        <w:rPr>
          <w:rFonts w:ascii="Arial" w:hAnsi="Arial" w:cs="Arial"/>
          <w:b/>
          <w:sz w:val="26"/>
          <w:szCs w:val="26"/>
        </w:rPr>
        <w:t xml:space="preserve"> </w:t>
      </w:r>
      <w:r w:rsidR="004B29B7" w:rsidRPr="007C7BAD">
        <w:rPr>
          <w:rFonts w:ascii="Arial" w:hAnsi="Arial" w:cs="Arial"/>
          <w:b/>
          <w:i w:val="0"/>
          <w:iCs w:val="0"/>
          <w:sz w:val="26"/>
          <w:szCs w:val="26"/>
        </w:rPr>
        <w:t>Environmentální a klimatická transformace</w:t>
      </w:r>
    </w:p>
    <w:p w14:paraId="3E9BCE91" w14:textId="77777777" w:rsidR="00111487" w:rsidRPr="00111487" w:rsidRDefault="00111487" w:rsidP="00111487"/>
    <w:p w14:paraId="7A505335" w14:textId="77777777" w:rsidR="00C36216" w:rsidRDefault="00C36216" w:rsidP="00C83B2E">
      <w:pPr>
        <w:pStyle w:val="Nadpis4"/>
        <w:numPr>
          <w:ilvl w:val="3"/>
          <w:numId w:val="5"/>
        </w:numPr>
        <w:jc w:val="both"/>
        <w:rPr>
          <w:rFonts w:ascii="Arial" w:hAnsi="Arial" w:cs="Arial"/>
          <w:bCs/>
          <w:iCs w:val="0"/>
          <w:sz w:val="24"/>
          <w:szCs w:val="24"/>
        </w:rPr>
      </w:pPr>
      <w:r w:rsidRPr="00C90408">
        <w:rPr>
          <w:rFonts w:ascii="Arial" w:hAnsi="Arial" w:cs="Arial"/>
          <w:bCs/>
          <w:iCs w:val="0"/>
          <w:sz w:val="24"/>
          <w:szCs w:val="24"/>
        </w:rPr>
        <w:lastRenderedPageBreak/>
        <w:t>Regenerace</w:t>
      </w:r>
    </w:p>
    <w:p w14:paraId="769523D8" w14:textId="77777777" w:rsidR="00793A73" w:rsidRPr="00793A73" w:rsidRDefault="00793A73" w:rsidP="00793A73">
      <w:pPr>
        <w:spacing w:line="259" w:lineRule="auto"/>
        <w:jc w:val="both"/>
        <w:rPr>
          <w:rFonts w:ascii="Arial" w:hAnsi="Arial" w:cs="Arial"/>
        </w:rPr>
      </w:pPr>
    </w:p>
    <w:p w14:paraId="528CFE98" w14:textId="77777777" w:rsidR="00C36216" w:rsidRPr="00793A73" w:rsidRDefault="00C36216" w:rsidP="00793A73">
      <w:pPr>
        <w:spacing w:line="259" w:lineRule="auto"/>
        <w:jc w:val="both"/>
        <w:rPr>
          <w:rFonts w:ascii="Arial" w:eastAsiaTheme="minorHAnsi" w:hAnsi="Arial" w:cs="Arial"/>
          <w:bCs/>
          <w:color w:val="000000" w:themeColor="text1"/>
          <w:lang w:eastAsia="en-US" w:bidi="ar-SA"/>
        </w:rPr>
      </w:pPr>
      <w:r w:rsidRPr="00793A73">
        <w:rPr>
          <w:rFonts w:ascii="Arial" w:hAnsi="Arial" w:cs="Arial"/>
        </w:rPr>
        <w:t>C</w:t>
      </w:r>
      <w:r w:rsidRPr="00793A73">
        <w:rPr>
          <w:rFonts w:ascii="Arial" w:eastAsiaTheme="minorHAnsi" w:hAnsi="Arial" w:cs="Arial"/>
          <w:bCs/>
          <w:color w:val="000000" w:themeColor="text1"/>
          <w:lang w:eastAsia="en-US" w:bidi="ar-SA"/>
        </w:rPr>
        <w:t>ílem programu je znásobení plochy ekologického zemědělství s produkcí biopotravin pro jejich užití v KVK i pro export, rozvinutí alternativních způsobů produkce potravin, revitalizace nejméně poloviny největších brownfieldů a odstranění všech starých ekologických zátěží v kategorii A1 a A2, revitalizace v současném stavu nevyužitelných a nevyužívaných lokalit ve všech obcích a městech KVK.</w:t>
      </w:r>
      <w:r w:rsidRPr="00793A73" w:rsidDel="00D743D2">
        <w:rPr>
          <w:rFonts w:ascii="Arial" w:eastAsiaTheme="minorHAnsi" w:hAnsi="Arial" w:cs="Arial"/>
          <w:bCs/>
          <w:color w:val="000000" w:themeColor="text1"/>
          <w:lang w:eastAsia="en-US" w:bidi="ar-SA"/>
        </w:rPr>
        <w:t xml:space="preserve"> </w:t>
      </w:r>
    </w:p>
    <w:p w14:paraId="060FE111" w14:textId="77777777" w:rsidR="00C90408" w:rsidRPr="00793A73" w:rsidRDefault="00C90408" w:rsidP="00793A73">
      <w:pPr>
        <w:spacing w:line="259" w:lineRule="auto"/>
        <w:jc w:val="both"/>
        <w:rPr>
          <w:rFonts w:ascii="Arial" w:eastAsiaTheme="minorHAnsi" w:hAnsi="Arial" w:cs="Arial"/>
          <w:bCs/>
          <w:color w:val="000000" w:themeColor="text1"/>
          <w:lang w:eastAsia="en-US" w:bidi="ar-SA"/>
        </w:rPr>
      </w:pPr>
    </w:p>
    <w:tbl>
      <w:tblPr>
        <w:tblStyle w:val="Svtltabulkasmkou1zvraznn1"/>
        <w:tblW w:w="9124" w:type="dxa"/>
        <w:tblLook w:val="04A0" w:firstRow="1" w:lastRow="0" w:firstColumn="1" w:lastColumn="0" w:noHBand="0" w:noVBand="1"/>
      </w:tblPr>
      <w:tblGrid>
        <w:gridCol w:w="1326"/>
        <w:gridCol w:w="7798"/>
      </w:tblGrid>
      <w:tr w:rsidR="00C90408" w:rsidRPr="002A17B9" w14:paraId="7E8466AB" w14:textId="77777777" w:rsidTr="004B3EE7">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326" w:type="dxa"/>
          </w:tcPr>
          <w:p w14:paraId="2A3A0678" w14:textId="77777777" w:rsidR="00C90408" w:rsidRPr="00DD4DBC" w:rsidRDefault="00C90408" w:rsidP="004B3EE7">
            <w:pPr>
              <w:pStyle w:val="Zkladnodstavec"/>
              <w:rPr>
                <w:rStyle w:val="Bnpsmo"/>
                <w:rFonts w:ascii="Arial" w:hAnsi="Arial" w:cs="Arial"/>
                <w:bCs w:val="0"/>
                <w:sz w:val="18"/>
                <w:szCs w:val="18"/>
              </w:rPr>
            </w:pPr>
            <w:r w:rsidRPr="00DD4DBC">
              <w:rPr>
                <w:rStyle w:val="Bnpsmo"/>
                <w:rFonts w:ascii="Arial" w:hAnsi="Arial" w:cs="Arial"/>
                <w:bCs w:val="0"/>
                <w:sz w:val="18"/>
                <w:szCs w:val="18"/>
              </w:rPr>
              <w:t>Alokace</w:t>
            </w:r>
          </w:p>
        </w:tc>
        <w:tc>
          <w:tcPr>
            <w:tcW w:w="7798" w:type="dxa"/>
          </w:tcPr>
          <w:p w14:paraId="0F16F367" w14:textId="77777777" w:rsidR="00C90408" w:rsidRPr="00DD4DBC" w:rsidRDefault="00C90408" w:rsidP="004B3EE7">
            <w:pPr>
              <w:pStyle w:val="Zkladnodstavec"/>
              <w:cnfStyle w:val="100000000000" w:firstRow="1" w:lastRow="0" w:firstColumn="0" w:lastColumn="0" w:oddVBand="0" w:evenVBand="0" w:oddHBand="0" w:evenHBand="0" w:firstRowFirstColumn="0" w:firstRowLastColumn="0" w:lastRowFirstColumn="0" w:lastRowLastColumn="0"/>
              <w:rPr>
                <w:rStyle w:val="Bnpsmo"/>
                <w:rFonts w:ascii="Arial" w:hAnsi="Arial" w:cs="Arial"/>
                <w:bCs w:val="0"/>
                <w:sz w:val="18"/>
                <w:szCs w:val="18"/>
              </w:rPr>
            </w:pPr>
            <w:r w:rsidRPr="00DD4DBC">
              <w:rPr>
                <w:rStyle w:val="Bnpsmo"/>
                <w:rFonts w:ascii="Arial" w:hAnsi="Arial" w:cs="Arial"/>
                <w:bCs w:val="0"/>
                <w:sz w:val="18"/>
                <w:szCs w:val="18"/>
              </w:rPr>
              <w:t>Specifické cíle</w:t>
            </w:r>
          </w:p>
        </w:tc>
      </w:tr>
      <w:tr w:rsidR="00C90408" w:rsidRPr="002A17B9" w14:paraId="347B3D3C" w14:textId="77777777" w:rsidTr="004B3EE7">
        <w:trPr>
          <w:trHeight w:val="262"/>
        </w:trPr>
        <w:tc>
          <w:tcPr>
            <w:cnfStyle w:val="001000000000" w:firstRow="0" w:lastRow="0" w:firstColumn="1" w:lastColumn="0" w:oddVBand="0" w:evenVBand="0" w:oddHBand="0" w:evenHBand="0" w:firstRowFirstColumn="0" w:firstRowLastColumn="0" w:lastRowFirstColumn="0" w:lastRowLastColumn="0"/>
            <w:tcW w:w="1326" w:type="dxa"/>
          </w:tcPr>
          <w:p w14:paraId="3863AD6D" w14:textId="77777777" w:rsidR="00C90408" w:rsidRPr="00DD4DBC" w:rsidRDefault="00C90408" w:rsidP="004B3EE7">
            <w:pPr>
              <w:pStyle w:val="Zkladnodstavec"/>
              <w:spacing w:line="240" w:lineRule="auto"/>
              <w:rPr>
                <w:rStyle w:val="Bnpsmo"/>
                <w:rFonts w:ascii="Arial" w:hAnsi="Arial" w:cs="Arial"/>
                <w:bCs w:val="0"/>
                <w:sz w:val="18"/>
                <w:szCs w:val="18"/>
              </w:rPr>
            </w:pPr>
            <w:r w:rsidRPr="00DD4DBC">
              <w:rPr>
                <w:rStyle w:val="Bnpsmo"/>
                <w:rFonts w:ascii="Arial" w:hAnsi="Arial" w:cs="Arial"/>
                <w:bCs w:val="0"/>
                <w:sz w:val="18"/>
                <w:szCs w:val="18"/>
              </w:rPr>
              <w:t>8 %</w:t>
            </w:r>
          </w:p>
        </w:tc>
        <w:tc>
          <w:tcPr>
            <w:tcW w:w="7798" w:type="dxa"/>
          </w:tcPr>
          <w:p w14:paraId="6300F973" w14:textId="77777777" w:rsidR="00003ED2" w:rsidRDefault="00003ED2" w:rsidP="004B3EE7">
            <w:pPr>
              <w:pStyle w:val="Zkladnodstavec"/>
              <w:spacing w:line="240" w:lineRule="auto"/>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bCs/>
                <w:sz w:val="18"/>
                <w:szCs w:val="18"/>
              </w:rPr>
            </w:pPr>
            <w:r>
              <w:rPr>
                <w:rStyle w:val="Bnpsmo"/>
                <w:rFonts w:ascii="Arial" w:hAnsi="Arial" w:cs="Arial"/>
                <w:b w:val="0"/>
                <w:bCs/>
                <w:sz w:val="18"/>
                <w:szCs w:val="18"/>
              </w:rPr>
              <w:t>SC 5.1 Regenerace brownfieldů a starých ekologických zátěží</w:t>
            </w:r>
          </w:p>
          <w:p w14:paraId="376E9C3A" w14:textId="77777777" w:rsidR="00003ED2" w:rsidRDefault="00003ED2" w:rsidP="004B3EE7">
            <w:pPr>
              <w:pStyle w:val="Zkladnodstavec"/>
              <w:spacing w:line="240" w:lineRule="auto"/>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bCs/>
                <w:sz w:val="18"/>
                <w:szCs w:val="18"/>
              </w:rPr>
            </w:pPr>
            <w:r>
              <w:rPr>
                <w:rStyle w:val="Bnpsmo"/>
                <w:rFonts w:ascii="Arial" w:hAnsi="Arial" w:cs="Arial"/>
                <w:b w:val="0"/>
                <w:bCs/>
                <w:sz w:val="18"/>
                <w:szCs w:val="18"/>
              </w:rPr>
              <w:t>SC 5.2 Regenerace krajiny a nové zemědělství</w:t>
            </w:r>
          </w:p>
          <w:p w14:paraId="296C22AE" w14:textId="77777777" w:rsidR="00C90408" w:rsidRPr="00DD4DBC" w:rsidRDefault="00C90408" w:rsidP="004B3EE7">
            <w:pPr>
              <w:pStyle w:val="Zkladnodstavec"/>
              <w:spacing w:line="240" w:lineRule="auto"/>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bCs/>
                <w:sz w:val="18"/>
                <w:szCs w:val="18"/>
              </w:rPr>
            </w:pPr>
            <w:r w:rsidRPr="00DD4DBC">
              <w:rPr>
                <w:rStyle w:val="Bnpsmo"/>
                <w:rFonts w:ascii="Arial" w:hAnsi="Arial" w:cs="Arial"/>
                <w:b w:val="0"/>
                <w:bCs/>
                <w:sz w:val="18"/>
                <w:szCs w:val="18"/>
              </w:rPr>
              <w:t>SC 5.3 Zelená města a obce</w:t>
            </w:r>
          </w:p>
        </w:tc>
      </w:tr>
    </w:tbl>
    <w:p w14:paraId="76E90055" w14:textId="279D6B78" w:rsidR="00C36216" w:rsidRDefault="00C36216" w:rsidP="00C36216">
      <w:pPr>
        <w:jc w:val="both"/>
        <w:rPr>
          <w:rFonts w:ascii="Arial" w:hAnsi="Arial" w:cs="Arial"/>
          <w:color w:val="000000" w:themeColor="text1"/>
        </w:rPr>
      </w:pPr>
    </w:p>
    <w:p w14:paraId="0D2109E2" w14:textId="77777777" w:rsidR="002F776E" w:rsidRPr="000465ED" w:rsidRDefault="002F776E" w:rsidP="002F776E">
      <w:pPr>
        <w:widowControl/>
        <w:adjustRightInd w:val="0"/>
        <w:rPr>
          <w:rFonts w:ascii="Arial" w:eastAsia="CIDFont+F2" w:hAnsi="Arial" w:cs="Arial"/>
          <w:b/>
          <w:bCs/>
          <w:lang w:eastAsia="en-US" w:bidi="ar-SA"/>
        </w:rPr>
      </w:pPr>
      <w:r w:rsidRPr="000465ED">
        <w:rPr>
          <w:rFonts w:ascii="Arial" w:eastAsia="CIDFont+F2" w:hAnsi="Arial" w:cs="Arial"/>
          <w:b/>
          <w:bCs/>
          <w:lang w:eastAsia="en-US" w:bidi="ar-SA"/>
        </w:rPr>
        <w:t>Aktivity podporované v programu</w:t>
      </w:r>
    </w:p>
    <w:p w14:paraId="4784CEEF"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Projekty adaptace revitalizovaných území na dopady klimatické změny, doprovázené spoluprací</w:t>
      </w:r>
      <w:r>
        <w:rPr>
          <w:rFonts w:ascii="Arial" w:eastAsia="CIDFont+F2" w:hAnsi="Arial" w:cs="Arial"/>
          <w:lang w:eastAsia="en-US" w:bidi="ar-SA"/>
        </w:rPr>
        <w:t xml:space="preserve"> </w:t>
      </w:r>
      <w:r w:rsidRPr="000465ED">
        <w:rPr>
          <w:rFonts w:ascii="Arial" w:eastAsia="CIDFont+F2" w:hAnsi="Arial" w:cs="Arial"/>
          <w:lang w:eastAsia="en-US" w:bidi="ar-SA"/>
        </w:rPr>
        <w:t>klíčových aktérů na společném rozvoji a zvýšením „image“ adaptovaných oblastí.</w:t>
      </w:r>
    </w:p>
    <w:p w14:paraId="4D038AA1" w14:textId="77777777" w:rsidR="002F776E" w:rsidRPr="000465ED" w:rsidRDefault="002F776E" w:rsidP="002F776E">
      <w:pPr>
        <w:widowControl/>
        <w:adjustRightInd w:val="0"/>
        <w:rPr>
          <w:rFonts w:ascii="Arial" w:eastAsia="CIDFont+F2" w:hAnsi="Arial" w:cs="Arial"/>
          <w:lang w:eastAsia="en-US" w:bidi="ar-SA"/>
        </w:rPr>
      </w:pPr>
    </w:p>
    <w:p w14:paraId="1BEA1A3B"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Revitalizace sociálně vyloučených lokalit v kombinaci s adaptačními opatřeními na změnu klimatu.</w:t>
      </w:r>
    </w:p>
    <w:p w14:paraId="7EFD17CE" w14:textId="77777777" w:rsidR="002F776E" w:rsidRPr="000465ED" w:rsidRDefault="002F776E" w:rsidP="002F776E">
      <w:pPr>
        <w:widowControl/>
        <w:adjustRightInd w:val="0"/>
        <w:rPr>
          <w:rFonts w:ascii="Arial" w:eastAsia="CIDFont+F2" w:hAnsi="Arial" w:cs="Arial"/>
          <w:lang w:eastAsia="en-US" w:bidi="ar-SA"/>
        </w:rPr>
      </w:pPr>
    </w:p>
    <w:p w14:paraId="4E8739E3"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Rozvoj poradenství při revitalizaci objektů s ohledem na aplikaci opatření pro adaptaci daných lokalit</w:t>
      </w:r>
      <w:r>
        <w:rPr>
          <w:rFonts w:ascii="Arial" w:eastAsia="CIDFont+F2" w:hAnsi="Arial" w:cs="Arial"/>
          <w:lang w:eastAsia="en-US" w:bidi="ar-SA"/>
        </w:rPr>
        <w:t xml:space="preserve"> </w:t>
      </w:r>
      <w:r w:rsidRPr="000465ED">
        <w:rPr>
          <w:rFonts w:ascii="Arial" w:eastAsia="CIDFont+F2" w:hAnsi="Arial" w:cs="Arial"/>
          <w:lang w:eastAsia="en-US" w:bidi="ar-SA"/>
        </w:rPr>
        <w:t>měst a obcí na změny klimatu.</w:t>
      </w:r>
    </w:p>
    <w:p w14:paraId="34C4A3A4" w14:textId="77777777" w:rsidR="002F776E" w:rsidRPr="000465ED" w:rsidRDefault="002F776E" w:rsidP="002F776E">
      <w:pPr>
        <w:widowControl/>
        <w:adjustRightInd w:val="0"/>
        <w:rPr>
          <w:rFonts w:ascii="Arial" w:eastAsia="CIDFont+F2" w:hAnsi="Arial" w:cs="Arial"/>
          <w:lang w:eastAsia="en-US" w:bidi="ar-SA"/>
        </w:rPr>
      </w:pPr>
    </w:p>
    <w:p w14:paraId="76C68CD0"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Podpora koncepčního plánování rozvoje a revitalizace území.</w:t>
      </w:r>
    </w:p>
    <w:p w14:paraId="3A14F748" w14:textId="77777777" w:rsidR="002F776E" w:rsidRPr="000465ED" w:rsidRDefault="002F776E" w:rsidP="002F776E">
      <w:pPr>
        <w:widowControl/>
        <w:adjustRightInd w:val="0"/>
        <w:rPr>
          <w:rFonts w:ascii="Arial" w:eastAsia="CIDFont+F2" w:hAnsi="Arial" w:cs="Arial"/>
          <w:lang w:eastAsia="en-US" w:bidi="ar-SA"/>
        </w:rPr>
      </w:pPr>
    </w:p>
    <w:p w14:paraId="515F5867"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Podpora opatření směřujících ke změně životního prostředí – zvyšování kvality ovzduší podporou</w:t>
      </w:r>
      <w:r>
        <w:rPr>
          <w:rFonts w:ascii="Arial" w:eastAsia="CIDFont+F2" w:hAnsi="Arial" w:cs="Arial"/>
          <w:lang w:eastAsia="en-US" w:bidi="ar-SA"/>
        </w:rPr>
        <w:t xml:space="preserve"> </w:t>
      </w:r>
      <w:r w:rsidRPr="000465ED">
        <w:rPr>
          <w:rFonts w:ascii="Arial" w:eastAsia="CIDFont+F2" w:hAnsi="Arial" w:cs="Arial"/>
          <w:lang w:eastAsia="en-US" w:bidi="ar-SA"/>
        </w:rPr>
        <w:t>udržitelné městské mobility.</w:t>
      </w:r>
    </w:p>
    <w:p w14:paraId="51CF39B0" w14:textId="77777777" w:rsidR="002F776E" w:rsidRPr="000465ED" w:rsidRDefault="002F776E" w:rsidP="002F776E">
      <w:pPr>
        <w:widowControl/>
        <w:adjustRightInd w:val="0"/>
        <w:rPr>
          <w:rFonts w:ascii="Arial" w:eastAsia="CIDFont+F2" w:hAnsi="Arial" w:cs="Arial"/>
          <w:lang w:eastAsia="en-US" w:bidi="ar-SA"/>
        </w:rPr>
      </w:pPr>
    </w:p>
    <w:p w14:paraId="15E4FFB7"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Podpora regenerace brownfieldů a starých ekologických zátěží</w:t>
      </w:r>
    </w:p>
    <w:p w14:paraId="0D32BCBE" w14:textId="77777777" w:rsidR="002F776E" w:rsidRPr="000465ED" w:rsidRDefault="002F776E" w:rsidP="002F776E">
      <w:pPr>
        <w:widowControl/>
        <w:adjustRightInd w:val="0"/>
        <w:rPr>
          <w:rFonts w:ascii="Arial" w:eastAsia="CIDFont+F2" w:hAnsi="Arial" w:cs="Arial"/>
          <w:lang w:eastAsia="en-US" w:bidi="ar-SA"/>
        </w:rPr>
      </w:pPr>
    </w:p>
    <w:p w14:paraId="6E7F6D68"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Podpora zelených měst a obcí</w:t>
      </w:r>
    </w:p>
    <w:p w14:paraId="29952B50" w14:textId="77777777" w:rsidR="002F776E" w:rsidRPr="000465ED" w:rsidRDefault="002F776E" w:rsidP="002F776E">
      <w:pPr>
        <w:widowControl/>
        <w:adjustRightInd w:val="0"/>
        <w:rPr>
          <w:rFonts w:ascii="Arial" w:eastAsia="CIDFont+F2" w:hAnsi="Arial" w:cs="Arial"/>
          <w:lang w:eastAsia="en-US" w:bidi="ar-SA"/>
        </w:rPr>
      </w:pPr>
    </w:p>
    <w:p w14:paraId="5AAB71B4" w14:textId="77777777" w:rsidR="002F776E" w:rsidRPr="008D464C" w:rsidRDefault="002F776E" w:rsidP="002F776E">
      <w:pPr>
        <w:spacing w:line="259" w:lineRule="auto"/>
        <w:jc w:val="both"/>
        <w:rPr>
          <w:rFonts w:ascii="Arial" w:eastAsiaTheme="minorHAnsi" w:hAnsi="Arial" w:cs="Arial"/>
          <w:b/>
          <w:lang w:eastAsia="en-US" w:bidi="ar-SA"/>
        </w:rPr>
      </w:pPr>
      <w:r w:rsidRPr="00C36216">
        <w:rPr>
          <w:rFonts w:ascii="Arial" w:eastAsiaTheme="minorHAnsi" w:hAnsi="Arial" w:cs="Arial"/>
          <w:b/>
          <w:lang w:eastAsia="en-US" w:bidi="ar-SA"/>
        </w:rPr>
        <w:t>Schémata podpory</w:t>
      </w:r>
    </w:p>
    <w:p w14:paraId="7E35F7D4" w14:textId="77777777" w:rsidR="002F776E" w:rsidRPr="00860BED" w:rsidRDefault="002F776E" w:rsidP="002F776E">
      <w:pPr>
        <w:pStyle w:val="Odstavecseseznamem"/>
        <w:numPr>
          <w:ilvl w:val="0"/>
          <w:numId w:val="2"/>
        </w:numPr>
        <w:spacing w:before="0" w:line="259" w:lineRule="auto"/>
        <w:ind w:hanging="436"/>
        <w:jc w:val="both"/>
        <w:rPr>
          <w:rFonts w:ascii="Arial" w:hAnsi="Arial" w:cs="Arial"/>
        </w:rPr>
      </w:pPr>
      <w:r w:rsidRPr="00C36216">
        <w:rPr>
          <w:rFonts w:ascii="Arial" w:hAnsi="Arial" w:cs="Arial"/>
        </w:rPr>
        <w:t>Tematické výzvy.</w:t>
      </w:r>
    </w:p>
    <w:p w14:paraId="7771805D" w14:textId="77777777" w:rsidR="002F776E" w:rsidRDefault="002F776E" w:rsidP="002F776E">
      <w:pPr>
        <w:pStyle w:val="Odstavecseseznamem"/>
        <w:numPr>
          <w:ilvl w:val="0"/>
          <w:numId w:val="2"/>
        </w:numPr>
        <w:spacing w:before="0" w:line="259" w:lineRule="auto"/>
        <w:ind w:hanging="436"/>
        <w:jc w:val="both"/>
        <w:rPr>
          <w:rFonts w:ascii="Arial" w:hAnsi="Arial" w:cs="Arial"/>
        </w:rPr>
      </w:pPr>
      <w:r w:rsidRPr="00C36216">
        <w:rPr>
          <w:rFonts w:ascii="Arial" w:hAnsi="Arial" w:cs="Arial"/>
        </w:rPr>
        <w:t>Za</w:t>
      </w:r>
      <w:r>
        <w:rPr>
          <w:rFonts w:ascii="Arial" w:hAnsi="Arial" w:cs="Arial"/>
        </w:rPr>
        <w:t>s</w:t>
      </w:r>
      <w:r w:rsidRPr="00C36216">
        <w:rPr>
          <w:rFonts w:ascii="Arial" w:hAnsi="Arial" w:cs="Arial"/>
        </w:rPr>
        <w:t>třešující projekt</w:t>
      </w:r>
      <w:r>
        <w:rPr>
          <w:rFonts w:ascii="Arial" w:hAnsi="Arial" w:cs="Arial"/>
        </w:rPr>
        <w:t>y</w:t>
      </w:r>
      <w:r w:rsidRPr="00C36216">
        <w:rPr>
          <w:rFonts w:ascii="Arial" w:hAnsi="Arial" w:cs="Arial"/>
        </w:rPr>
        <w:t>.</w:t>
      </w:r>
    </w:p>
    <w:p w14:paraId="585675D5" w14:textId="77777777" w:rsidR="002F776E" w:rsidRDefault="002F776E" w:rsidP="002F776E">
      <w:pPr>
        <w:pStyle w:val="Odstavecseseznamem"/>
        <w:numPr>
          <w:ilvl w:val="0"/>
          <w:numId w:val="2"/>
        </w:numPr>
        <w:spacing w:before="0" w:line="259" w:lineRule="auto"/>
        <w:ind w:hanging="436"/>
        <w:jc w:val="both"/>
        <w:rPr>
          <w:rFonts w:ascii="Arial" w:hAnsi="Arial" w:cs="Arial"/>
        </w:rPr>
      </w:pPr>
      <w:r w:rsidRPr="00C36216">
        <w:rPr>
          <w:rFonts w:ascii="Arial" w:hAnsi="Arial" w:cs="Arial"/>
        </w:rPr>
        <w:t>Strategické projekty</w:t>
      </w:r>
      <w:r>
        <w:rPr>
          <w:rFonts w:ascii="Arial" w:hAnsi="Arial" w:cs="Arial"/>
        </w:rPr>
        <w:t>.</w:t>
      </w:r>
    </w:p>
    <w:p w14:paraId="07F34493" w14:textId="75D1AFC5" w:rsidR="002F776E" w:rsidRDefault="002F776E" w:rsidP="002F776E">
      <w:pPr>
        <w:widowControl/>
        <w:adjustRightInd w:val="0"/>
        <w:rPr>
          <w:rFonts w:ascii="Arial" w:eastAsia="CIDFont+F2" w:hAnsi="Arial" w:cs="Arial"/>
          <w:lang w:eastAsia="en-US" w:bidi="ar-SA"/>
        </w:rPr>
      </w:pPr>
    </w:p>
    <w:p w14:paraId="294FD967" w14:textId="77777777" w:rsidR="00486E11" w:rsidRPr="006336D5" w:rsidRDefault="00486E11" w:rsidP="00486E11">
      <w:pPr>
        <w:spacing w:line="259" w:lineRule="auto"/>
        <w:jc w:val="both"/>
        <w:rPr>
          <w:rFonts w:ascii="Arial" w:hAnsi="Arial" w:cs="Arial"/>
          <w:b/>
          <w:bCs/>
        </w:rPr>
      </w:pPr>
      <w:r w:rsidRPr="006336D5">
        <w:rPr>
          <w:rFonts w:ascii="Arial" w:hAnsi="Arial" w:cs="Arial"/>
          <w:b/>
          <w:bCs/>
        </w:rPr>
        <w:t>Plánované využití finančních nástrojů</w:t>
      </w:r>
    </w:p>
    <w:p w14:paraId="77540CF2" w14:textId="77777777" w:rsidR="00486E11" w:rsidRDefault="00486E11" w:rsidP="00486E11">
      <w:pPr>
        <w:widowControl/>
        <w:adjustRightInd w:val="0"/>
        <w:rPr>
          <w:rFonts w:ascii="Arial" w:eastAsia="CIDFont+F2" w:hAnsi="Arial" w:cs="Arial"/>
          <w:lang w:eastAsia="en-US" w:bidi="ar-SA"/>
        </w:rPr>
      </w:pPr>
      <w:r>
        <w:rPr>
          <w:rFonts w:ascii="Arial" w:eastAsia="CIDFont+F2" w:hAnsi="Arial" w:cs="Arial"/>
          <w:lang w:eastAsia="en-US" w:bidi="ar-SA"/>
        </w:rPr>
        <w:t>Pilíř 2 a 3</w:t>
      </w:r>
    </w:p>
    <w:p w14:paraId="085112EE" w14:textId="77777777" w:rsidR="00486E11" w:rsidRPr="000465ED" w:rsidRDefault="00486E11" w:rsidP="002F776E">
      <w:pPr>
        <w:widowControl/>
        <w:adjustRightInd w:val="0"/>
        <w:rPr>
          <w:rFonts w:ascii="Arial" w:eastAsia="CIDFont+F2" w:hAnsi="Arial" w:cs="Arial"/>
          <w:lang w:eastAsia="en-US" w:bidi="ar-SA"/>
        </w:rPr>
      </w:pPr>
    </w:p>
    <w:p w14:paraId="1A9A66DD" w14:textId="77777777" w:rsidR="002F776E" w:rsidRPr="000465ED" w:rsidRDefault="002F776E" w:rsidP="002F776E">
      <w:pPr>
        <w:widowControl/>
        <w:adjustRightInd w:val="0"/>
        <w:rPr>
          <w:rFonts w:ascii="Arial" w:eastAsia="CIDFont+F2" w:hAnsi="Arial" w:cs="Arial"/>
          <w:b/>
          <w:bCs/>
          <w:lang w:eastAsia="en-US" w:bidi="ar-SA"/>
        </w:rPr>
      </w:pPr>
      <w:r w:rsidRPr="000465ED">
        <w:rPr>
          <w:rFonts w:ascii="Arial" w:eastAsia="CIDFont+F2" w:hAnsi="Arial" w:cs="Arial"/>
          <w:b/>
          <w:bCs/>
          <w:lang w:eastAsia="en-US" w:bidi="ar-SA"/>
        </w:rPr>
        <w:t>Indikátor výstupu</w:t>
      </w:r>
    </w:p>
    <w:p w14:paraId="3068ED40"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RCO 38 - plocha podpořené rekultivované krajiny</w:t>
      </w:r>
    </w:p>
    <w:p w14:paraId="4462763C" w14:textId="77777777" w:rsidR="002F776E" w:rsidRPr="000465ED" w:rsidRDefault="002F776E" w:rsidP="002F776E">
      <w:pPr>
        <w:widowControl/>
        <w:adjustRightInd w:val="0"/>
        <w:rPr>
          <w:rFonts w:ascii="Arial" w:eastAsia="CIDFont+F2" w:hAnsi="Arial" w:cs="Arial"/>
          <w:lang w:eastAsia="en-US" w:bidi="ar-SA"/>
        </w:rPr>
      </w:pPr>
    </w:p>
    <w:p w14:paraId="105EA84D" w14:textId="77777777" w:rsidR="002F776E" w:rsidRPr="000465ED" w:rsidRDefault="002F776E" w:rsidP="002F776E">
      <w:pPr>
        <w:widowControl/>
        <w:adjustRightInd w:val="0"/>
        <w:rPr>
          <w:rFonts w:ascii="Arial" w:eastAsia="CIDFont+F2" w:hAnsi="Arial" w:cs="Arial"/>
          <w:b/>
          <w:bCs/>
          <w:lang w:eastAsia="en-US" w:bidi="ar-SA"/>
        </w:rPr>
      </w:pPr>
      <w:r w:rsidRPr="000465ED">
        <w:rPr>
          <w:rFonts w:ascii="Arial" w:eastAsia="CIDFont+F2" w:hAnsi="Arial" w:cs="Arial"/>
          <w:b/>
          <w:bCs/>
          <w:lang w:eastAsia="en-US" w:bidi="ar-SA"/>
        </w:rPr>
        <w:t>Indikátor vstupu</w:t>
      </w:r>
    </w:p>
    <w:p w14:paraId="1A6B56E9" w14:textId="77777777" w:rsidR="002F776E" w:rsidRPr="000465ED" w:rsidRDefault="002F776E" w:rsidP="002F776E">
      <w:pPr>
        <w:tabs>
          <w:tab w:val="left" w:pos="5148"/>
        </w:tabs>
        <w:rPr>
          <w:rFonts w:ascii="Arial" w:hAnsi="Arial" w:cs="Arial"/>
        </w:rPr>
      </w:pPr>
      <w:r w:rsidRPr="000465ED">
        <w:rPr>
          <w:rFonts w:ascii="Arial" w:eastAsia="CIDFont+F2" w:hAnsi="Arial" w:cs="Arial"/>
          <w:lang w:eastAsia="en-US" w:bidi="ar-SA"/>
        </w:rPr>
        <w:t>RCR 52 rekultivovaná půda využívaná pro zeleň, sociální bydlení, ekonomické nebo jiné činnost</w:t>
      </w:r>
    </w:p>
    <w:p w14:paraId="07BA321C" w14:textId="77777777" w:rsidR="002F776E" w:rsidRPr="00793A73" w:rsidRDefault="002F776E" w:rsidP="00C36216">
      <w:pPr>
        <w:jc w:val="both"/>
        <w:rPr>
          <w:rFonts w:ascii="Arial" w:hAnsi="Arial" w:cs="Arial"/>
          <w:color w:val="000000" w:themeColor="text1"/>
        </w:rPr>
      </w:pPr>
    </w:p>
    <w:p w14:paraId="63BEBF67" w14:textId="77777777" w:rsidR="00C36216" w:rsidRPr="00C90408" w:rsidRDefault="00C36216" w:rsidP="00C36216">
      <w:pPr>
        <w:jc w:val="both"/>
        <w:rPr>
          <w:rFonts w:ascii="Arial" w:eastAsiaTheme="minorHAnsi" w:hAnsi="Arial" w:cs="Arial"/>
          <w:b/>
          <w:i/>
          <w:u w:val="single"/>
          <w:lang w:eastAsia="en-US" w:bidi="ar-SA"/>
        </w:rPr>
      </w:pPr>
      <w:r w:rsidRPr="00C90408">
        <w:rPr>
          <w:rFonts w:ascii="Arial" w:eastAsiaTheme="minorHAnsi" w:hAnsi="Arial" w:cs="Arial"/>
          <w:b/>
          <w:i/>
          <w:u w:val="single"/>
          <w:lang w:eastAsia="en-US" w:bidi="ar-SA"/>
        </w:rPr>
        <w:t>Přehled struktury oblasti podpory:</w:t>
      </w:r>
    </w:p>
    <w:p w14:paraId="27C1BC71" w14:textId="77777777" w:rsidR="00C36216" w:rsidRPr="00C90408" w:rsidRDefault="00C36216" w:rsidP="00C36216">
      <w:pPr>
        <w:ind w:left="720" w:hanging="720"/>
        <w:jc w:val="both"/>
        <w:rPr>
          <w:rFonts w:ascii="Arial" w:eastAsiaTheme="minorHAnsi" w:hAnsi="Arial" w:cs="Arial"/>
          <w:b/>
          <w:i/>
          <w:u w:val="single"/>
          <w:lang w:eastAsia="en-US" w:bidi="ar-SA"/>
        </w:rPr>
      </w:pPr>
    </w:p>
    <w:p w14:paraId="4E6715B7" w14:textId="77777777" w:rsidR="00C36216" w:rsidRDefault="00C36216" w:rsidP="00C83B2E">
      <w:pPr>
        <w:pStyle w:val="Nadpis5"/>
        <w:numPr>
          <w:ilvl w:val="4"/>
          <w:numId w:val="5"/>
        </w:numPr>
        <w:rPr>
          <w:rFonts w:ascii="Arial" w:hAnsi="Arial" w:cs="Arial"/>
          <w:bCs/>
          <w:iCs/>
        </w:rPr>
      </w:pPr>
      <w:r w:rsidRPr="00C90408">
        <w:rPr>
          <w:rFonts w:ascii="Arial" w:hAnsi="Arial" w:cs="Arial"/>
          <w:bCs/>
          <w:iCs/>
        </w:rPr>
        <w:t>Specifický cíl 5.1 Regenerace brownfieldů a starých ekologických zátěží</w:t>
      </w:r>
    </w:p>
    <w:p w14:paraId="63B8DF13" w14:textId="77777777" w:rsidR="00E0406B" w:rsidRPr="00793A73" w:rsidRDefault="00E0406B" w:rsidP="00793A73">
      <w:pPr>
        <w:spacing w:line="259" w:lineRule="auto"/>
        <w:jc w:val="both"/>
        <w:rPr>
          <w:rFonts w:ascii="Arial" w:hAnsi="Arial" w:cs="Arial"/>
        </w:rPr>
      </w:pPr>
    </w:p>
    <w:p w14:paraId="4652D4B0" w14:textId="77777777" w:rsidR="00E0406B" w:rsidRPr="00793A73" w:rsidRDefault="00E0406B" w:rsidP="00793A73">
      <w:pPr>
        <w:pStyle w:val="Bezmezer"/>
        <w:spacing w:line="259" w:lineRule="auto"/>
        <w:jc w:val="both"/>
        <w:rPr>
          <w:rFonts w:cs="Arial"/>
          <w:sz w:val="22"/>
        </w:rPr>
      </w:pPr>
      <w:r w:rsidRPr="00793A73">
        <w:rPr>
          <w:rFonts w:cs="Arial"/>
          <w:sz w:val="22"/>
        </w:rPr>
        <w:t xml:space="preserve">Cílem do roku 2030 je revitalizovat nevyužité či nedostatečně využívané největší brownfieldy v kraji pro zvýšení nabídky podnikatelských možností a rozvoje lokalit ve městech a obcích. </w:t>
      </w:r>
      <w:r w:rsidRPr="00793A73">
        <w:rPr>
          <w:rFonts w:cs="Arial"/>
          <w:sz w:val="22"/>
        </w:rPr>
        <w:lastRenderedPageBreak/>
        <w:t>Souběžně bude zajištěno odstranění nejvýznamnějších starých ekologických zátěží v kategorii A1, A2 a A3.</w:t>
      </w:r>
    </w:p>
    <w:p w14:paraId="72B63648" w14:textId="77777777" w:rsidR="00E0406B" w:rsidRPr="00793A73" w:rsidRDefault="00E0406B" w:rsidP="00793A73">
      <w:pPr>
        <w:pStyle w:val="Bezmezer"/>
        <w:spacing w:line="259" w:lineRule="auto"/>
        <w:jc w:val="both"/>
        <w:rPr>
          <w:rFonts w:cs="Arial"/>
          <w:sz w:val="22"/>
        </w:rPr>
      </w:pPr>
    </w:p>
    <w:p w14:paraId="534D59E6" w14:textId="77777777" w:rsidR="00E0406B" w:rsidRPr="00793A73" w:rsidRDefault="00E0406B" w:rsidP="00793A73">
      <w:pPr>
        <w:pStyle w:val="Bezmezer"/>
        <w:spacing w:line="259" w:lineRule="auto"/>
        <w:jc w:val="both"/>
        <w:rPr>
          <w:rFonts w:cs="Arial"/>
          <w:b/>
          <w:bCs/>
          <w:sz w:val="22"/>
        </w:rPr>
      </w:pPr>
      <w:r w:rsidRPr="00793A73">
        <w:rPr>
          <w:rFonts w:eastAsia="CIDFont+F2" w:cs="Arial"/>
          <w:b/>
          <w:bCs/>
          <w:sz w:val="22"/>
        </w:rPr>
        <w:t>Zdůvodnění</w:t>
      </w:r>
    </w:p>
    <w:p w14:paraId="597E9C34" w14:textId="77777777" w:rsidR="00E0406B" w:rsidRPr="00793A73" w:rsidRDefault="00E0406B" w:rsidP="00793A73">
      <w:pPr>
        <w:pStyle w:val="Bezmezer"/>
        <w:spacing w:line="259" w:lineRule="auto"/>
        <w:jc w:val="both"/>
        <w:rPr>
          <w:rFonts w:cs="Arial"/>
          <w:sz w:val="22"/>
        </w:rPr>
      </w:pPr>
      <w:r w:rsidRPr="00793A73">
        <w:rPr>
          <w:rFonts w:cs="Arial"/>
          <w:sz w:val="22"/>
        </w:rPr>
        <w:t>K 1. 4. 2021 evidoval Systém evidence kontaminovaných míst v Karlovarském kraji celkem 1149 kontaminovaných míst různé závažnosti a stavu zpracování. Nejvíce z nich se nachází v ORP Sokolov, Karlovy Vary a Ostrov (celkem 275 v ORP Sokolov, resp. 237 v ORP Karlovy Vary a Ostrov). V kategorii nad 2000 m2 kontaminovaných ploch se nachází celkem 65 kontaminovaných míst. V oblasti brownfieldů eviduje Národní databáze brownfieldů k 1. 4. 2021 celkem 33 brownfieldů v Karlovarském kraji, nejvíce v okrese Karlovy Vary. V kraji se rovněž nacházejí nevyužité pozemky a stavby, které nevyhovují dnešním podmínkám, které sice nejsou oficiálně zařazeny mezi brownfieldy v rámci uvedených databází, ale jsou opuštěné a snižují hodnotu území, ve kterém se nacházejí, čímž definici brownfieldu naplňují. Z výčtu je zřejmé, že bude nezbytné nejvíce rizikové a z hlediska potenciálu rozvoje daného území nejvýznamnější staré ekologické zátěže, brownfieldy a opuštěná území odstranit</w:t>
      </w:r>
    </w:p>
    <w:p w14:paraId="693B53F3" w14:textId="77777777" w:rsidR="00E0406B" w:rsidRPr="00793A73" w:rsidRDefault="00E0406B" w:rsidP="00793A73">
      <w:pPr>
        <w:pStyle w:val="Bezmezer"/>
        <w:spacing w:line="259" w:lineRule="auto"/>
        <w:jc w:val="both"/>
        <w:rPr>
          <w:rFonts w:cs="Arial"/>
          <w:sz w:val="22"/>
        </w:rPr>
      </w:pPr>
      <w:r w:rsidRPr="00793A73">
        <w:rPr>
          <w:rFonts w:cs="Arial"/>
          <w:sz w:val="22"/>
        </w:rPr>
        <w:t>či revitalizovat.</w:t>
      </w:r>
    </w:p>
    <w:p w14:paraId="2410820C" w14:textId="77777777" w:rsidR="00E0406B" w:rsidRPr="00793A73" w:rsidRDefault="00E0406B" w:rsidP="00793A73">
      <w:pPr>
        <w:pStyle w:val="Bezmezer"/>
        <w:spacing w:line="259" w:lineRule="auto"/>
        <w:jc w:val="both"/>
        <w:rPr>
          <w:rFonts w:cs="Arial"/>
          <w:sz w:val="22"/>
        </w:rPr>
      </w:pPr>
    </w:p>
    <w:p w14:paraId="2859C800" w14:textId="77777777" w:rsidR="00E0406B" w:rsidRPr="00793A73" w:rsidRDefault="00E0406B" w:rsidP="00793A73">
      <w:pPr>
        <w:pStyle w:val="Bezmezer"/>
        <w:spacing w:line="259" w:lineRule="auto"/>
        <w:jc w:val="both"/>
        <w:rPr>
          <w:rFonts w:eastAsia="CIDFont+F2" w:cs="Arial"/>
          <w:b/>
          <w:bCs/>
          <w:sz w:val="22"/>
        </w:rPr>
      </w:pPr>
      <w:r w:rsidRPr="00793A73">
        <w:rPr>
          <w:rFonts w:eastAsia="CIDFont+F2" w:cs="Arial"/>
          <w:b/>
          <w:bCs/>
          <w:sz w:val="22"/>
        </w:rPr>
        <w:t>Hlavní cílové skupiny</w:t>
      </w:r>
    </w:p>
    <w:p w14:paraId="175A5FF9" w14:textId="77777777" w:rsidR="00E0406B" w:rsidRPr="00793A73" w:rsidRDefault="00E0406B" w:rsidP="00793A73">
      <w:pPr>
        <w:pStyle w:val="Bezmezer"/>
        <w:spacing w:line="259" w:lineRule="auto"/>
        <w:jc w:val="both"/>
        <w:rPr>
          <w:rFonts w:cs="Arial"/>
          <w:sz w:val="22"/>
        </w:rPr>
      </w:pPr>
      <w:r w:rsidRPr="00793A73">
        <w:rPr>
          <w:rFonts w:cs="Arial"/>
          <w:sz w:val="22"/>
        </w:rPr>
        <w:t>Malé, střední a velké podniky; obce a kraj.</w:t>
      </w:r>
    </w:p>
    <w:p w14:paraId="0120A13D" w14:textId="77777777" w:rsidR="00E0406B" w:rsidRPr="00793A73" w:rsidRDefault="00E0406B" w:rsidP="00793A73">
      <w:pPr>
        <w:pStyle w:val="Bezmezer"/>
        <w:spacing w:line="259" w:lineRule="auto"/>
        <w:jc w:val="both"/>
        <w:rPr>
          <w:rFonts w:cs="Arial"/>
          <w:sz w:val="22"/>
        </w:rPr>
      </w:pPr>
    </w:p>
    <w:p w14:paraId="5BD6431A" w14:textId="77777777" w:rsidR="00E0406B" w:rsidRPr="00793A73" w:rsidRDefault="00E0406B" w:rsidP="00793A73">
      <w:pPr>
        <w:pStyle w:val="Bezmezer"/>
        <w:spacing w:line="259" w:lineRule="auto"/>
        <w:jc w:val="both"/>
        <w:rPr>
          <w:rFonts w:eastAsia="CIDFont+F2" w:cs="Arial"/>
          <w:b/>
          <w:bCs/>
          <w:sz w:val="22"/>
        </w:rPr>
      </w:pPr>
      <w:r w:rsidRPr="00793A73">
        <w:rPr>
          <w:rFonts w:eastAsia="CIDFont+F2" w:cs="Arial"/>
          <w:b/>
          <w:bCs/>
          <w:sz w:val="22"/>
        </w:rPr>
        <w:t>Typy příjemců</w:t>
      </w:r>
    </w:p>
    <w:p w14:paraId="45D92126" w14:textId="7994CBA6" w:rsidR="00E0406B" w:rsidRPr="00793A73" w:rsidRDefault="00E0406B" w:rsidP="00793A73">
      <w:pPr>
        <w:pStyle w:val="Bezmezer"/>
        <w:spacing w:line="259" w:lineRule="auto"/>
        <w:jc w:val="both"/>
        <w:rPr>
          <w:rFonts w:cs="Arial"/>
          <w:sz w:val="22"/>
        </w:rPr>
      </w:pPr>
      <w:r w:rsidRPr="00793A73">
        <w:rPr>
          <w:rFonts w:cs="Arial"/>
          <w:sz w:val="22"/>
        </w:rPr>
        <w:t>Obce a jimi zřizované organizace; kraj a jím zřizované nebo zakládané organizace; nestátní neziskové organizace; místní akční skupiny, spolky, náboženské a církevní organizace; malé, střední a velké podniky; výzkumné organizace.</w:t>
      </w:r>
    </w:p>
    <w:p w14:paraId="35D998E7" w14:textId="77777777" w:rsidR="00E0406B" w:rsidRPr="00793A73" w:rsidRDefault="00E0406B" w:rsidP="00793A73">
      <w:pPr>
        <w:pStyle w:val="Bezmezer"/>
        <w:spacing w:line="259" w:lineRule="auto"/>
        <w:jc w:val="both"/>
        <w:rPr>
          <w:rFonts w:cs="Arial"/>
          <w:sz w:val="22"/>
        </w:rPr>
      </w:pPr>
    </w:p>
    <w:p w14:paraId="11AB9C4A" w14:textId="77777777" w:rsidR="00E0406B" w:rsidRPr="00793A73" w:rsidRDefault="00E0406B" w:rsidP="00793A73">
      <w:pPr>
        <w:pStyle w:val="Bezmezer"/>
        <w:spacing w:line="259" w:lineRule="auto"/>
        <w:jc w:val="both"/>
        <w:rPr>
          <w:rFonts w:eastAsia="CIDFont+F2" w:cs="Arial"/>
          <w:b/>
          <w:bCs/>
          <w:sz w:val="22"/>
        </w:rPr>
      </w:pPr>
      <w:r w:rsidRPr="00793A73">
        <w:rPr>
          <w:rFonts w:eastAsia="CIDFont+F2" w:cs="Arial"/>
          <w:b/>
          <w:bCs/>
          <w:sz w:val="22"/>
        </w:rPr>
        <w:t>Synergie a komplementarity</w:t>
      </w:r>
    </w:p>
    <w:p w14:paraId="7F97723C" w14:textId="3A6CCF11" w:rsidR="00E0406B" w:rsidRPr="00793A73" w:rsidRDefault="00E0406B" w:rsidP="00793A73">
      <w:pPr>
        <w:pStyle w:val="Bezmezer"/>
        <w:spacing w:line="259" w:lineRule="auto"/>
        <w:jc w:val="both"/>
        <w:rPr>
          <w:rFonts w:cs="Arial"/>
          <w:sz w:val="22"/>
        </w:rPr>
      </w:pPr>
      <w:r w:rsidRPr="00793A73">
        <w:rPr>
          <w:rFonts w:cs="Arial"/>
          <w:sz w:val="22"/>
        </w:rPr>
        <w:t xml:space="preserve">IROP, OPŽP, OP TAK, NPD národní programy MPO na regeneraci podnikatelských brownfieldů, Program pro podporu průmyslových zón Smart </w:t>
      </w:r>
      <w:proofErr w:type="spellStart"/>
      <w:r w:rsidRPr="00793A73">
        <w:rPr>
          <w:rFonts w:cs="Arial"/>
          <w:sz w:val="22"/>
        </w:rPr>
        <w:t>Parks</w:t>
      </w:r>
      <w:proofErr w:type="spellEnd"/>
      <w:r w:rsidRPr="00793A73">
        <w:rPr>
          <w:rFonts w:cs="Arial"/>
          <w:sz w:val="22"/>
        </w:rPr>
        <w:t xml:space="preserve"> </w:t>
      </w:r>
      <w:proofErr w:type="spellStart"/>
      <w:r w:rsidRPr="00793A73">
        <w:rPr>
          <w:rFonts w:cs="Arial"/>
          <w:sz w:val="22"/>
        </w:rPr>
        <w:t>for</w:t>
      </w:r>
      <w:proofErr w:type="spellEnd"/>
      <w:r w:rsidRPr="00793A73">
        <w:rPr>
          <w:rFonts w:cs="Arial"/>
          <w:sz w:val="22"/>
        </w:rPr>
        <w:t xml:space="preserve"> </w:t>
      </w:r>
      <w:proofErr w:type="spellStart"/>
      <w:r w:rsidRPr="00793A73">
        <w:rPr>
          <w:rFonts w:cs="Arial"/>
          <w:sz w:val="22"/>
        </w:rPr>
        <w:t>the</w:t>
      </w:r>
      <w:proofErr w:type="spellEnd"/>
      <w:r w:rsidRPr="00793A73">
        <w:rPr>
          <w:rFonts w:cs="Arial"/>
          <w:sz w:val="22"/>
        </w:rPr>
        <w:t xml:space="preserve"> </w:t>
      </w:r>
      <w:proofErr w:type="spellStart"/>
      <w:r w:rsidRPr="00793A73">
        <w:rPr>
          <w:rFonts w:cs="Arial"/>
          <w:sz w:val="22"/>
        </w:rPr>
        <w:t>Future</w:t>
      </w:r>
      <w:proofErr w:type="spellEnd"/>
      <w:r w:rsidRPr="00793A73">
        <w:rPr>
          <w:rFonts w:cs="Arial"/>
          <w:sz w:val="22"/>
        </w:rPr>
        <w:t>.</w:t>
      </w:r>
    </w:p>
    <w:p w14:paraId="70066034" w14:textId="77777777" w:rsidR="00E0406B" w:rsidRPr="00793A73" w:rsidRDefault="00E0406B" w:rsidP="00793A73">
      <w:pPr>
        <w:pStyle w:val="Bezmezer"/>
        <w:spacing w:line="259" w:lineRule="auto"/>
        <w:jc w:val="both"/>
        <w:rPr>
          <w:rFonts w:cs="Arial"/>
          <w:sz w:val="22"/>
        </w:rPr>
      </w:pPr>
    </w:p>
    <w:p w14:paraId="3FA5A732" w14:textId="77777777" w:rsidR="00E0406B" w:rsidRPr="00793A73" w:rsidRDefault="00E0406B" w:rsidP="00793A73">
      <w:pPr>
        <w:pStyle w:val="Bezmezer"/>
        <w:spacing w:line="259" w:lineRule="auto"/>
        <w:jc w:val="both"/>
        <w:rPr>
          <w:rFonts w:eastAsia="CIDFont+F2" w:cs="Arial"/>
          <w:b/>
          <w:bCs/>
          <w:sz w:val="22"/>
        </w:rPr>
      </w:pPr>
      <w:r w:rsidRPr="00793A73">
        <w:rPr>
          <w:rFonts w:eastAsia="CIDFont+F2" w:cs="Arial"/>
          <w:b/>
          <w:bCs/>
          <w:sz w:val="22"/>
        </w:rPr>
        <w:t>Typové intervence</w:t>
      </w:r>
    </w:p>
    <w:p w14:paraId="510C1031" w14:textId="77777777" w:rsidR="00E0406B" w:rsidRPr="00793A73" w:rsidRDefault="00E0406B" w:rsidP="00C83B2E">
      <w:pPr>
        <w:pStyle w:val="Bezmezer"/>
        <w:numPr>
          <w:ilvl w:val="0"/>
          <w:numId w:val="22"/>
        </w:numPr>
        <w:spacing w:line="259" w:lineRule="auto"/>
        <w:ind w:hanging="436"/>
        <w:jc w:val="both"/>
        <w:rPr>
          <w:rFonts w:eastAsia="CIDFont+F2" w:cs="Arial"/>
          <w:color w:val="000000"/>
          <w:sz w:val="22"/>
        </w:rPr>
      </w:pPr>
      <w:r w:rsidRPr="00793A73">
        <w:rPr>
          <w:rFonts w:eastAsia="CIDFont+F2" w:cs="Arial"/>
          <w:color w:val="000000"/>
          <w:sz w:val="22"/>
        </w:rPr>
        <w:t>Zajištění metodické a právní podpory ze strany kraje v oblasti snižování rizika plynoucího z kontaminovaných míst,</w:t>
      </w:r>
    </w:p>
    <w:p w14:paraId="56D5F846" w14:textId="77777777" w:rsidR="00E0406B" w:rsidRPr="00793A73" w:rsidRDefault="00E0406B" w:rsidP="00C83B2E">
      <w:pPr>
        <w:pStyle w:val="Bezmezer"/>
        <w:numPr>
          <w:ilvl w:val="0"/>
          <w:numId w:val="22"/>
        </w:numPr>
        <w:spacing w:line="259" w:lineRule="auto"/>
        <w:ind w:hanging="436"/>
        <w:jc w:val="both"/>
        <w:rPr>
          <w:rFonts w:eastAsia="CIDFont+F2" w:cs="Arial"/>
          <w:color w:val="000000"/>
          <w:sz w:val="22"/>
        </w:rPr>
      </w:pPr>
      <w:r w:rsidRPr="00793A73">
        <w:rPr>
          <w:rFonts w:eastAsia="CIDFont+F2" w:cs="Arial"/>
          <w:color w:val="000000"/>
          <w:sz w:val="22"/>
        </w:rPr>
        <w:t>Vytvoření strategie vyhledávání, regenerace a dekontaminace brownfieldů,</w:t>
      </w:r>
    </w:p>
    <w:p w14:paraId="69A2726A" w14:textId="77777777" w:rsidR="00E0406B" w:rsidRPr="00793A73" w:rsidRDefault="00E0406B" w:rsidP="00C83B2E">
      <w:pPr>
        <w:pStyle w:val="Bezmezer"/>
        <w:numPr>
          <w:ilvl w:val="0"/>
          <w:numId w:val="22"/>
        </w:numPr>
        <w:spacing w:line="259" w:lineRule="auto"/>
        <w:ind w:hanging="436"/>
        <w:jc w:val="both"/>
        <w:rPr>
          <w:rFonts w:eastAsia="CIDFont+F2" w:cs="Arial"/>
          <w:color w:val="000000"/>
          <w:sz w:val="22"/>
        </w:rPr>
      </w:pPr>
      <w:r w:rsidRPr="00793A73">
        <w:rPr>
          <w:rFonts w:eastAsia="CIDFont+F2" w:cs="Arial"/>
          <w:color w:val="000000"/>
          <w:sz w:val="22"/>
        </w:rPr>
        <w:t>Podpora optimalizace tvorby územních plánů se zahrnutím brownfieldů,</w:t>
      </w:r>
    </w:p>
    <w:p w14:paraId="180C364F" w14:textId="77777777" w:rsidR="00E0406B" w:rsidRPr="00793A73" w:rsidRDefault="00E0406B" w:rsidP="00C83B2E">
      <w:pPr>
        <w:pStyle w:val="Bezmezer"/>
        <w:numPr>
          <w:ilvl w:val="0"/>
          <w:numId w:val="22"/>
        </w:numPr>
        <w:spacing w:line="259" w:lineRule="auto"/>
        <w:ind w:hanging="436"/>
        <w:jc w:val="both"/>
        <w:rPr>
          <w:rFonts w:eastAsia="CIDFont+F2" w:cs="Arial"/>
          <w:color w:val="000000"/>
          <w:sz w:val="22"/>
        </w:rPr>
      </w:pPr>
      <w:r w:rsidRPr="00793A73">
        <w:rPr>
          <w:rFonts w:eastAsia="CIDFont+F2" w:cs="Arial"/>
          <w:color w:val="000000"/>
          <w:sz w:val="22"/>
        </w:rPr>
        <w:t>Zajištění pravidelného monitoringu a aktualizace databáze brownfieldů,</w:t>
      </w:r>
    </w:p>
    <w:p w14:paraId="278C3A76" w14:textId="77777777" w:rsidR="00E0406B" w:rsidRPr="00793A73" w:rsidRDefault="00E0406B" w:rsidP="00C83B2E">
      <w:pPr>
        <w:pStyle w:val="Bezmezer"/>
        <w:numPr>
          <w:ilvl w:val="0"/>
          <w:numId w:val="22"/>
        </w:numPr>
        <w:spacing w:line="259" w:lineRule="auto"/>
        <w:ind w:hanging="436"/>
        <w:jc w:val="both"/>
        <w:rPr>
          <w:rFonts w:eastAsia="CIDFont+F2" w:cs="Arial"/>
          <w:color w:val="000000"/>
          <w:sz w:val="22"/>
        </w:rPr>
      </w:pPr>
      <w:r w:rsidRPr="00793A73">
        <w:rPr>
          <w:rFonts w:eastAsia="CIDFont+F2" w:cs="Arial"/>
          <w:color w:val="000000"/>
          <w:sz w:val="22"/>
        </w:rPr>
        <w:t>Dosažení efektivního využívání rozvojových a územně-plánovacích dokumentů obcí a měst při vlastním rozvoji,</w:t>
      </w:r>
    </w:p>
    <w:p w14:paraId="49AB7877" w14:textId="77777777" w:rsidR="00E0406B" w:rsidRPr="00793A73" w:rsidRDefault="00E0406B" w:rsidP="00C83B2E">
      <w:pPr>
        <w:pStyle w:val="Bezmezer"/>
        <w:numPr>
          <w:ilvl w:val="0"/>
          <w:numId w:val="22"/>
        </w:numPr>
        <w:spacing w:line="259" w:lineRule="auto"/>
        <w:ind w:hanging="436"/>
        <w:jc w:val="both"/>
        <w:rPr>
          <w:rFonts w:eastAsia="CIDFont+F2" w:cs="Arial"/>
          <w:color w:val="000000"/>
          <w:sz w:val="22"/>
        </w:rPr>
      </w:pPr>
      <w:r w:rsidRPr="00793A73">
        <w:rPr>
          <w:rFonts w:eastAsia="CIDFont+F2" w:cs="Arial"/>
          <w:color w:val="000000"/>
          <w:sz w:val="22"/>
        </w:rPr>
        <w:t>Zvýšení spolupráce s akademickou sférou při hledání nejvhodnějších způsobů regenerace území,</w:t>
      </w:r>
    </w:p>
    <w:p w14:paraId="52393E87" w14:textId="77777777" w:rsidR="00E0406B" w:rsidRPr="00793A73" w:rsidRDefault="00E0406B" w:rsidP="00C83B2E">
      <w:pPr>
        <w:pStyle w:val="Bezmezer"/>
        <w:numPr>
          <w:ilvl w:val="1"/>
          <w:numId w:val="23"/>
        </w:numPr>
        <w:spacing w:line="259" w:lineRule="auto"/>
        <w:ind w:left="709" w:hanging="436"/>
        <w:jc w:val="both"/>
        <w:rPr>
          <w:rFonts w:eastAsia="CIDFont+F2" w:cs="Arial"/>
          <w:color w:val="000000"/>
          <w:sz w:val="22"/>
        </w:rPr>
      </w:pPr>
      <w:r w:rsidRPr="00793A73">
        <w:rPr>
          <w:rFonts w:eastAsia="CIDFont+F2" w:cs="Arial"/>
          <w:color w:val="000000"/>
          <w:sz w:val="22"/>
        </w:rPr>
        <w:t>Podpora expanze místních lokálních tuzemských a zahraničních investorů za využití rekultivovaných ploch a rekonstruovaných staveb,</w:t>
      </w:r>
    </w:p>
    <w:p w14:paraId="79209DF3" w14:textId="77777777" w:rsidR="00E0406B" w:rsidRPr="00793A73" w:rsidRDefault="00E0406B" w:rsidP="00C83B2E">
      <w:pPr>
        <w:pStyle w:val="Bezmezer"/>
        <w:numPr>
          <w:ilvl w:val="1"/>
          <w:numId w:val="23"/>
        </w:numPr>
        <w:spacing w:line="259" w:lineRule="auto"/>
        <w:ind w:left="709" w:hanging="436"/>
        <w:jc w:val="both"/>
        <w:rPr>
          <w:rFonts w:eastAsia="CIDFont+F2" w:cs="Arial"/>
          <w:color w:val="000000"/>
          <w:sz w:val="22"/>
        </w:rPr>
      </w:pPr>
      <w:r w:rsidRPr="00793A73">
        <w:rPr>
          <w:rFonts w:eastAsia="CIDFont+F2" w:cs="Arial"/>
          <w:color w:val="000000"/>
          <w:sz w:val="22"/>
        </w:rPr>
        <w:t>Získávání nových tuzemských i zahraničních investorů k využití rekultivovaných ploch</w:t>
      </w:r>
    </w:p>
    <w:p w14:paraId="73587C78" w14:textId="77777777" w:rsidR="00E0406B" w:rsidRPr="00793A73" w:rsidRDefault="007C7BAD" w:rsidP="007C7BAD">
      <w:pPr>
        <w:pStyle w:val="Bezmezer"/>
        <w:spacing w:line="259" w:lineRule="auto"/>
        <w:ind w:left="720" w:hanging="436"/>
        <w:jc w:val="both"/>
        <w:rPr>
          <w:rFonts w:eastAsia="CIDFont+F2" w:cs="Arial"/>
          <w:color w:val="000000"/>
          <w:sz w:val="22"/>
        </w:rPr>
      </w:pPr>
      <w:r>
        <w:rPr>
          <w:rFonts w:eastAsia="CIDFont+F2" w:cs="Arial"/>
          <w:color w:val="000000"/>
          <w:sz w:val="22"/>
        </w:rPr>
        <w:t xml:space="preserve">       </w:t>
      </w:r>
      <w:r w:rsidR="00E0406B" w:rsidRPr="00793A73">
        <w:rPr>
          <w:rFonts w:eastAsia="CIDFont+F2" w:cs="Arial"/>
          <w:color w:val="000000"/>
          <w:sz w:val="22"/>
        </w:rPr>
        <w:t>a rekonstruovaných staveb,</w:t>
      </w:r>
    </w:p>
    <w:p w14:paraId="24ABF7EA" w14:textId="77777777" w:rsidR="00E0406B" w:rsidRPr="00793A73" w:rsidRDefault="00E0406B" w:rsidP="00C83B2E">
      <w:pPr>
        <w:pStyle w:val="Bezmezer"/>
        <w:numPr>
          <w:ilvl w:val="1"/>
          <w:numId w:val="23"/>
        </w:numPr>
        <w:spacing w:line="259" w:lineRule="auto"/>
        <w:ind w:left="709" w:hanging="436"/>
        <w:jc w:val="both"/>
        <w:rPr>
          <w:rFonts w:eastAsia="CIDFont+F2" w:cs="Arial"/>
          <w:color w:val="000000"/>
          <w:sz w:val="22"/>
        </w:rPr>
      </w:pPr>
      <w:r w:rsidRPr="00793A73">
        <w:rPr>
          <w:rFonts w:eastAsia="CIDFont+F2" w:cs="Arial"/>
          <w:color w:val="000000"/>
          <w:sz w:val="22"/>
        </w:rPr>
        <w:t>Podpora budování infrastruktury s cílem zatraktivnění bývalých brownfieldů pro investory či veřejné služby,</w:t>
      </w:r>
    </w:p>
    <w:p w14:paraId="74528A45" w14:textId="77777777" w:rsidR="00E0406B" w:rsidRPr="00793A73" w:rsidRDefault="00E0406B" w:rsidP="00C83B2E">
      <w:pPr>
        <w:pStyle w:val="Bezmezer"/>
        <w:numPr>
          <w:ilvl w:val="1"/>
          <w:numId w:val="23"/>
        </w:numPr>
        <w:spacing w:line="259" w:lineRule="auto"/>
        <w:ind w:left="709" w:hanging="436"/>
        <w:jc w:val="both"/>
        <w:rPr>
          <w:rFonts w:eastAsia="CIDFont+F2" w:cs="Arial"/>
          <w:color w:val="000000"/>
          <w:sz w:val="22"/>
        </w:rPr>
      </w:pPr>
      <w:r w:rsidRPr="00793A73">
        <w:rPr>
          <w:rFonts w:eastAsia="CIDFont+F2" w:cs="Arial"/>
          <w:color w:val="000000"/>
          <w:sz w:val="22"/>
        </w:rPr>
        <w:t>Rekultivace půdy a v případě potřeby také zelené infrastruktury a nového využití, s přihlédnutím k zásadě „znečišťovatel platí“,</w:t>
      </w:r>
    </w:p>
    <w:p w14:paraId="1D8F7719" w14:textId="77777777" w:rsidR="00E0406B" w:rsidRPr="00793A73" w:rsidRDefault="00E0406B" w:rsidP="00C83B2E">
      <w:pPr>
        <w:pStyle w:val="Bezmezer"/>
        <w:numPr>
          <w:ilvl w:val="1"/>
          <w:numId w:val="23"/>
        </w:numPr>
        <w:spacing w:line="259" w:lineRule="auto"/>
        <w:ind w:left="709" w:hanging="436"/>
        <w:jc w:val="both"/>
        <w:rPr>
          <w:rFonts w:eastAsia="CIDFont+F2" w:cs="Arial"/>
          <w:color w:val="000000"/>
          <w:sz w:val="22"/>
        </w:rPr>
      </w:pPr>
      <w:r w:rsidRPr="00793A73">
        <w:rPr>
          <w:rFonts w:eastAsia="CIDFont+F2" w:cs="Arial"/>
          <w:color w:val="000000"/>
          <w:sz w:val="22"/>
        </w:rPr>
        <w:t>Využití rekultivovaných ploch a revitalizovaných staveb pro rekreaci, veřejné služby, podnikání, včetně aktivit vedoucích k sekvestraci uhlíku,</w:t>
      </w:r>
    </w:p>
    <w:p w14:paraId="23D8C1A4" w14:textId="77777777" w:rsidR="00E0406B" w:rsidRPr="00793A73" w:rsidRDefault="00E0406B" w:rsidP="00C83B2E">
      <w:pPr>
        <w:pStyle w:val="Bezmezer"/>
        <w:numPr>
          <w:ilvl w:val="1"/>
          <w:numId w:val="23"/>
        </w:numPr>
        <w:spacing w:line="259" w:lineRule="auto"/>
        <w:ind w:left="709" w:hanging="436"/>
        <w:jc w:val="both"/>
        <w:rPr>
          <w:rFonts w:eastAsia="CIDFont+F2" w:cs="Arial"/>
          <w:color w:val="000000"/>
          <w:sz w:val="22"/>
        </w:rPr>
      </w:pPr>
      <w:r w:rsidRPr="00793A73">
        <w:rPr>
          <w:rFonts w:eastAsia="CIDFont+F2" w:cs="Arial"/>
          <w:color w:val="000000"/>
          <w:sz w:val="22"/>
        </w:rPr>
        <w:lastRenderedPageBreak/>
        <w:t>Využití rekultivovaných ploch a revitalizovaných staveb pro rekreaci, veřejné služby, podnikání, využití v kulturních a kreativních odvětví, včetně aktivit vedoucích k sekvestraci uhlíku.</w:t>
      </w:r>
    </w:p>
    <w:p w14:paraId="4D8975F6" w14:textId="312E4F07" w:rsidR="00E0406B" w:rsidRDefault="00E0406B" w:rsidP="00793A73">
      <w:pPr>
        <w:spacing w:line="259" w:lineRule="auto"/>
        <w:jc w:val="both"/>
      </w:pPr>
    </w:p>
    <w:p w14:paraId="589A9556" w14:textId="3D5FDD42" w:rsidR="00F07194" w:rsidRDefault="00F07194" w:rsidP="00793A73">
      <w:pPr>
        <w:spacing w:line="259" w:lineRule="auto"/>
        <w:jc w:val="both"/>
      </w:pPr>
    </w:p>
    <w:p w14:paraId="21B7FEBA" w14:textId="2AB3DF91" w:rsidR="00F07194" w:rsidRDefault="00F07194" w:rsidP="00793A73">
      <w:pPr>
        <w:spacing w:line="259" w:lineRule="auto"/>
        <w:jc w:val="both"/>
      </w:pPr>
    </w:p>
    <w:p w14:paraId="519487C7" w14:textId="77777777" w:rsidR="00F07194" w:rsidRPr="00793A73" w:rsidRDefault="00F07194" w:rsidP="00793A73">
      <w:pPr>
        <w:spacing w:line="259" w:lineRule="auto"/>
        <w:jc w:val="both"/>
      </w:pPr>
    </w:p>
    <w:p w14:paraId="2D7F3FDA" w14:textId="77777777" w:rsidR="00C36216" w:rsidRDefault="00C36216" w:rsidP="00C83B2E">
      <w:pPr>
        <w:pStyle w:val="Nadpis5"/>
        <w:numPr>
          <w:ilvl w:val="4"/>
          <w:numId w:val="5"/>
        </w:numPr>
        <w:rPr>
          <w:rFonts w:ascii="Arial" w:hAnsi="Arial" w:cs="Arial"/>
          <w:bCs/>
          <w:iCs/>
        </w:rPr>
      </w:pPr>
      <w:r w:rsidRPr="00C90408">
        <w:rPr>
          <w:rFonts w:ascii="Arial" w:hAnsi="Arial" w:cs="Arial"/>
          <w:bCs/>
          <w:iCs/>
        </w:rPr>
        <w:t>Specifický cíl 5.2 Regenerace krajiny a nové zemědělství</w:t>
      </w:r>
    </w:p>
    <w:p w14:paraId="05C14DBD" w14:textId="77777777" w:rsidR="00E0406B" w:rsidRPr="00793A73" w:rsidRDefault="00E0406B" w:rsidP="00793A73">
      <w:pPr>
        <w:spacing w:line="259" w:lineRule="auto"/>
        <w:jc w:val="both"/>
        <w:rPr>
          <w:rFonts w:ascii="Arial" w:hAnsi="Arial" w:cs="Arial"/>
        </w:rPr>
      </w:pPr>
    </w:p>
    <w:p w14:paraId="63D00055" w14:textId="77777777" w:rsidR="00FA45BF" w:rsidRPr="00793A73" w:rsidRDefault="00FA45BF" w:rsidP="00793A73">
      <w:pPr>
        <w:pStyle w:val="Bezmezer"/>
        <w:spacing w:line="259" w:lineRule="auto"/>
        <w:jc w:val="both"/>
        <w:rPr>
          <w:rFonts w:cs="Arial"/>
          <w:sz w:val="22"/>
        </w:rPr>
      </w:pPr>
      <w:r w:rsidRPr="00793A73">
        <w:rPr>
          <w:rFonts w:cs="Arial"/>
          <w:sz w:val="22"/>
        </w:rPr>
        <w:t>Cílem je obnova a tvorba kulturní krajiny, podpora ekosystémových služeb, přechod na ekologické či alternativní zemědělství, ochrana biodiverzity, zvýšení sekvestrace uhlíku a adaptace na změnu klimatu.</w:t>
      </w:r>
    </w:p>
    <w:p w14:paraId="3DA9B151" w14:textId="77777777" w:rsidR="00FA45BF" w:rsidRPr="00793A73" w:rsidRDefault="00FA45BF" w:rsidP="00793A73">
      <w:pPr>
        <w:pStyle w:val="Bezmezer"/>
        <w:spacing w:line="259" w:lineRule="auto"/>
        <w:jc w:val="both"/>
        <w:rPr>
          <w:rFonts w:cs="Arial"/>
          <w:sz w:val="22"/>
        </w:rPr>
      </w:pPr>
    </w:p>
    <w:p w14:paraId="3204549B" w14:textId="77777777" w:rsidR="00FA45BF" w:rsidRPr="00793A73" w:rsidRDefault="00FA45BF" w:rsidP="00793A73">
      <w:pPr>
        <w:pStyle w:val="Bezmezer"/>
        <w:spacing w:line="259" w:lineRule="auto"/>
        <w:jc w:val="both"/>
        <w:rPr>
          <w:rFonts w:eastAsia="CIDFont+F2" w:cs="Arial"/>
          <w:b/>
          <w:bCs/>
          <w:sz w:val="22"/>
        </w:rPr>
      </w:pPr>
      <w:r w:rsidRPr="00793A73">
        <w:rPr>
          <w:rFonts w:eastAsia="CIDFont+F2" w:cs="Arial"/>
          <w:b/>
          <w:bCs/>
          <w:sz w:val="22"/>
        </w:rPr>
        <w:t>Zdůvodnění</w:t>
      </w:r>
    </w:p>
    <w:p w14:paraId="6B2E9287" w14:textId="77777777" w:rsidR="00FA45BF" w:rsidRPr="00793A73" w:rsidRDefault="00FA45BF" w:rsidP="00793A73">
      <w:pPr>
        <w:pStyle w:val="Bezmezer"/>
        <w:spacing w:line="259" w:lineRule="auto"/>
        <w:jc w:val="both"/>
        <w:rPr>
          <w:rFonts w:cs="Arial"/>
          <w:sz w:val="22"/>
        </w:rPr>
      </w:pPr>
      <w:r w:rsidRPr="00793A73">
        <w:rPr>
          <w:rFonts w:cs="Arial"/>
          <w:sz w:val="22"/>
        </w:rPr>
        <w:t>Obnova a tvorba kulturní krajiny a její regenerace po těžební činnosti je nedílnou součástí udržitelného rozvoje KVK. Zabránění erozi půdy prostřednictvím zatravňování orné půdy, přechod na ekologické zemědělství s návaznou produkcí biopotravin, péče o lesy a jiné porosty a zalesňování bez monokultur jako cesta k zadržení vody v krajině, ochraně biodiverzity a příležitost k sekvestraci uhlíku jsou základními opatřeními pro využití potenciálu krajiny. KVK vyniká v oblasti ekologického zemědělství, na které navazuje také další podnikání, zejména produkce biopotravin a trh s nimi. Další možnosti jsou spojeny s novými technologiemi produkce potravin v rámci principů lokální ekonomiky, které mohou</w:t>
      </w:r>
    </w:p>
    <w:p w14:paraId="74B8252C" w14:textId="77777777" w:rsidR="00FA45BF" w:rsidRDefault="00FA45BF" w:rsidP="00793A73">
      <w:pPr>
        <w:pStyle w:val="Bezmezer"/>
        <w:spacing w:line="259" w:lineRule="auto"/>
        <w:jc w:val="both"/>
        <w:rPr>
          <w:rFonts w:cs="Arial"/>
          <w:sz w:val="22"/>
        </w:rPr>
      </w:pPr>
      <w:r w:rsidRPr="00793A73">
        <w:rPr>
          <w:rFonts w:cs="Arial"/>
          <w:sz w:val="22"/>
        </w:rPr>
        <w:t>přispět k potravinové bezpečnosti, a k jejichž produkci bude možné využít areály brownfieldů, stávající energetickou infrastrukturu či</w:t>
      </w:r>
      <w:r w:rsidR="00111487">
        <w:rPr>
          <w:rFonts w:cs="Arial"/>
          <w:sz w:val="22"/>
        </w:rPr>
        <w:t xml:space="preserve"> vybudovat za tímto účelem OZE.</w:t>
      </w:r>
    </w:p>
    <w:p w14:paraId="57770AFC" w14:textId="77777777" w:rsidR="00705A65" w:rsidRPr="00793A73" w:rsidRDefault="00705A65" w:rsidP="00793A73">
      <w:pPr>
        <w:pStyle w:val="Bezmezer"/>
        <w:spacing w:line="259" w:lineRule="auto"/>
        <w:jc w:val="both"/>
        <w:rPr>
          <w:rFonts w:cs="Arial"/>
          <w:sz w:val="22"/>
        </w:rPr>
      </w:pPr>
    </w:p>
    <w:p w14:paraId="0CED4515" w14:textId="77777777" w:rsidR="00FA45BF" w:rsidRPr="00793A73" w:rsidRDefault="00FA45BF" w:rsidP="00793A73">
      <w:pPr>
        <w:pStyle w:val="Bezmezer"/>
        <w:spacing w:line="259" w:lineRule="auto"/>
        <w:jc w:val="both"/>
        <w:rPr>
          <w:rFonts w:eastAsia="CIDFont+F2" w:cs="Arial"/>
          <w:b/>
          <w:bCs/>
          <w:sz w:val="22"/>
        </w:rPr>
      </w:pPr>
      <w:r w:rsidRPr="00793A73">
        <w:rPr>
          <w:rFonts w:eastAsia="CIDFont+F2" w:cs="Arial"/>
          <w:b/>
          <w:bCs/>
          <w:sz w:val="22"/>
        </w:rPr>
        <w:t>Hlavní cílové skupiny</w:t>
      </w:r>
    </w:p>
    <w:p w14:paraId="691BDE4B" w14:textId="4AC6FED0" w:rsidR="002F776E" w:rsidRDefault="00FA45BF" w:rsidP="00793A73">
      <w:pPr>
        <w:pStyle w:val="Bezmezer"/>
        <w:spacing w:line="259" w:lineRule="auto"/>
        <w:jc w:val="both"/>
        <w:rPr>
          <w:rFonts w:cs="Arial"/>
          <w:sz w:val="22"/>
        </w:rPr>
      </w:pPr>
      <w:r w:rsidRPr="00793A73">
        <w:rPr>
          <w:rFonts w:cs="Arial"/>
          <w:sz w:val="22"/>
        </w:rPr>
        <w:t>Malé, střední a velké podniky; obce a kraj.</w:t>
      </w:r>
    </w:p>
    <w:p w14:paraId="4F2A506C" w14:textId="77777777" w:rsidR="002F776E" w:rsidRPr="00793A73" w:rsidRDefault="002F776E" w:rsidP="00793A73">
      <w:pPr>
        <w:pStyle w:val="Bezmezer"/>
        <w:spacing w:line="259" w:lineRule="auto"/>
        <w:jc w:val="both"/>
        <w:rPr>
          <w:rFonts w:cs="Arial"/>
          <w:sz w:val="22"/>
        </w:rPr>
      </w:pPr>
    </w:p>
    <w:p w14:paraId="1AABD84C" w14:textId="77777777" w:rsidR="00FA45BF" w:rsidRPr="00793A73" w:rsidRDefault="00FA45BF" w:rsidP="00793A73">
      <w:pPr>
        <w:pStyle w:val="Bezmezer"/>
        <w:spacing w:line="259" w:lineRule="auto"/>
        <w:jc w:val="both"/>
        <w:rPr>
          <w:rFonts w:eastAsia="CIDFont+F2" w:cs="Arial"/>
          <w:b/>
          <w:bCs/>
          <w:sz w:val="22"/>
        </w:rPr>
      </w:pPr>
      <w:r w:rsidRPr="00793A73">
        <w:rPr>
          <w:rFonts w:eastAsia="CIDFont+F2" w:cs="Arial"/>
          <w:b/>
          <w:bCs/>
          <w:sz w:val="22"/>
        </w:rPr>
        <w:t>Typy příjemců</w:t>
      </w:r>
    </w:p>
    <w:p w14:paraId="4D959FF2" w14:textId="479A5F06" w:rsidR="00FA45BF" w:rsidRPr="00793A73" w:rsidRDefault="00FA45BF" w:rsidP="00793A73">
      <w:pPr>
        <w:pStyle w:val="Bezmezer"/>
        <w:spacing w:line="259" w:lineRule="auto"/>
        <w:jc w:val="both"/>
        <w:rPr>
          <w:rFonts w:cs="Arial"/>
          <w:sz w:val="22"/>
        </w:rPr>
      </w:pPr>
      <w:r w:rsidRPr="00793A73">
        <w:rPr>
          <w:rFonts w:cs="Arial"/>
          <w:sz w:val="22"/>
        </w:rPr>
        <w:t>Obce a jimi zřizované organizace; kraj a jím zřizované nebo zakládané organizace; malé, střední a velké podniky; zemědělští podnikatelé; státní organizace a podniky; místní akční skupiny; nestátní neziskové organizace.</w:t>
      </w:r>
    </w:p>
    <w:p w14:paraId="0025D392" w14:textId="77777777" w:rsidR="00FA45BF" w:rsidRPr="00793A73" w:rsidRDefault="00FA45BF" w:rsidP="00793A73">
      <w:pPr>
        <w:pStyle w:val="Bezmezer"/>
        <w:spacing w:line="259" w:lineRule="auto"/>
        <w:jc w:val="both"/>
        <w:rPr>
          <w:rFonts w:cs="Arial"/>
          <w:sz w:val="22"/>
        </w:rPr>
      </w:pPr>
    </w:p>
    <w:p w14:paraId="378409D3" w14:textId="77777777" w:rsidR="00FA45BF" w:rsidRPr="00793A73" w:rsidRDefault="00FA45BF" w:rsidP="00793A73">
      <w:pPr>
        <w:pStyle w:val="Bezmezer"/>
        <w:spacing w:line="259" w:lineRule="auto"/>
        <w:jc w:val="both"/>
        <w:rPr>
          <w:rFonts w:eastAsia="CIDFont+F2" w:cs="Arial"/>
          <w:b/>
          <w:bCs/>
          <w:sz w:val="22"/>
        </w:rPr>
      </w:pPr>
      <w:r w:rsidRPr="00793A73">
        <w:rPr>
          <w:rFonts w:eastAsia="CIDFont+F2" w:cs="Arial"/>
          <w:b/>
          <w:bCs/>
          <w:sz w:val="22"/>
        </w:rPr>
        <w:t>Synergie a komplementarity</w:t>
      </w:r>
    </w:p>
    <w:p w14:paraId="5F79C342" w14:textId="77777777" w:rsidR="00FA45BF" w:rsidRPr="00793A73" w:rsidRDefault="00FA45BF" w:rsidP="00793A73">
      <w:pPr>
        <w:pStyle w:val="Bezmezer"/>
        <w:spacing w:line="259" w:lineRule="auto"/>
        <w:jc w:val="both"/>
        <w:rPr>
          <w:rFonts w:cs="Arial"/>
          <w:sz w:val="22"/>
        </w:rPr>
      </w:pPr>
      <w:r w:rsidRPr="00793A73">
        <w:rPr>
          <w:rFonts w:cs="Arial"/>
          <w:sz w:val="22"/>
        </w:rPr>
        <w:t>OP JAK, OP TAK, OPŽP, IROP, PRV</w:t>
      </w:r>
    </w:p>
    <w:p w14:paraId="5D44B27C" w14:textId="77777777" w:rsidR="00FA45BF" w:rsidRPr="00793A73" w:rsidRDefault="00FA45BF" w:rsidP="00793A73">
      <w:pPr>
        <w:pStyle w:val="Bezmezer"/>
        <w:spacing w:line="259" w:lineRule="auto"/>
        <w:jc w:val="both"/>
        <w:rPr>
          <w:rFonts w:cs="Arial"/>
          <w:sz w:val="22"/>
        </w:rPr>
      </w:pPr>
    </w:p>
    <w:p w14:paraId="2F803463" w14:textId="77777777" w:rsidR="00FA45BF" w:rsidRPr="00793A73" w:rsidRDefault="00FA45BF" w:rsidP="00793A73">
      <w:pPr>
        <w:pStyle w:val="Bezmezer"/>
        <w:spacing w:line="259" w:lineRule="auto"/>
        <w:jc w:val="both"/>
        <w:rPr>
          <w:rFonts w:eastAsia="CIDFont+F2" w:cs="Arial"/>
          <w:b/>
          <w:bCs/>
          <w:sz w:val="22"/>
        </w:rPr>
      </w:pPr>
      <w:r w:rsidRPr="00793A73">
        <w:rPr>
          <w:rFonts w:eastAsia="CIDFont+F2" w:cs="Arial"/>
          <w:b/>
          <w:bCs/>
          <w:sz w:val="22"/>
        </w:rPr>
        <w:t>Typové intervence</w:t>
      </w:r>
    </w:p>
    <w:p w14:paraId="64667EAC" w14:textId="77777777" w:rsidR="00FA45BF" w:rsidRPr="00793A73" w:rsidRDefault="00FA45BF" w:rsidP="00C83B2E">
      <w:pPr>
        <w:pStyle w:val="Bezmezer"/>
        <w:numPr>
          <w:ilvl w:val="0"/>
          <w:numId w:val="25"/>
        </w:numPr>
        <w:spacing w:line="259" w:lineRule="auto"/>
        <w:ind w:hanging="436"/>
        <w:jc w:val="both"/>
        <w:rPr>
          <w:rFonts w:cs="Arial"/>
          <w:sz w:val="22"/>
        </w:rPr>
      </w:pPr>
      <w:r w:rsidRPr="00793A73">
        <w:rPr>
          <w:rFonts w:cs="Arial"/>
          <w:sz w:val="22"/>
        </w:rPr>
        <w:t>Rozšiřování ekologického a přesného zemědělství.</w:t>
      </w:r>
    </w:p>
    <w:p w14:paraId="4B167BFA" w14:textId="77777777" w:rsidR="00FA45BF" w:rsidRPr="00793A73" w:rsidRDefault="00FA45BF" w:rsidP="00C83B2E">
      <w:pPr>
        <w:pStyle w:val="Bezmezer"/>
        <w:numPr>
          <w:ilvl w:val="0"/>
          <w:numId w:val="25"/>
        </w:numPr>
        <w:spacing w:line="259" w:lineRule="auto"/>
        <w:ind w:hanging="436"/>
        <w:jc w:val="both"/>
        <w:rPr>
          <w:rFonts w:cs="Arial"/>
          <w:sz w:val="22"/>
        </w:rPr>
      </w:pPr>
      <w:r w:rsidRPr="00793A73">
        <w:rPr>
          <w:rFonts w:cs="Arial"/>
          <w:sz w:val="22"/>
        </w:rPr>
        <w:t>Rozvoj ekosystémových služeb a poradenství pro zachování a rozvoj biodiverzity, včetně propojování s podnikatelskými aktivitami.</w:t>
      </w:r>
    </w:p>
    <w:p w14:paraId="389F0A73" w14:textId="77777777" w:rsidR="00FA45BF" w:rsidRPr="00793A73" w:rsidRDefault="00FA45BF" w:rsidP="00C83B2E">
      <w:pPr>
        <w:pStyle w:val="Bezmezer"/>
        <w:numPr>
          <w:ilvl w:val="0"/>
          <w:numId w:val="25"/>
        </w:numPr>
        <w:spacing w:line="259" w:lineRule="auto"/>
        <w:ind w:hanging="436"/>
        <w:jc w:val="both"/>
        <w:rPr>
          <w:rFonts w:cs="Arial"/>
          <w:sz w:val="22"/>
        </w:rPr>
      </w:pPr>
      <w:r w:rsidRPr="00793A73">
        <w:rPr>
          <w:rFonts w:cs="Arial"/>
          <w:sz w:val="22"/>
        </w:rPr>
        <w:t>Tvorba krajiny s ohledem na podporu OZE, ochranu půdy a klimatu.</w:t>
      </w:r>
    </w:p>
    <w:p w14:paraId="4860B571" w14:textId="77777777" w:rsidR="00FA45BF" w:rsidRPr="00793A73" w:rsidRDefault="00FA45BF" w:rsidP="00C83B2E">
      <w:pPr>
        <w:pStyle w:val="Bezmezer"/>
        <w:numPr>
          <w:ilvl w:val="0"/>
          <w:numId w:val="25"/>
        </w:numPr>
        <w:spacing w:line="259" w:lineRule="auto"/>
        <w:ind w:hanging="436"/>
        <w:jc w:val="both"/>
        <w:rPr>
          <w:rFonts w:cs="Arial"/>
          <w:sz w:val="22"/>
        </w:rPr>
      </w:pPr>
      <w:r w:rsidRPr="00793A73">
        <w:rPr>
          <w:rFonts w:cs="Arial"/>
          <w:sz w:val="22"/>
        </w:rPr>
        <w:t>Podpora rozvoje produkce biomasy, včetně rychle rostoucích dřevin, za současné podpory biodiverzity.</w:t>
      </w:r>
    </w:p>
    <w:p w14:paraId="411D9DD2" w14:textId="77777777" w:rsidR="00FA45BF" w:rsidRPr="00793A73" w:rsidRDefault="00FA45BF" w:rsidP="00C83B2E">
      <w:pPr>
        <w:pStyle w:val="Bezmezer"/>
        <w:numPr>
          <w:ilvl w:val="0"/>
          <w:numId w:val="26"/>
        </w:numPr>
        <w:spacing w:line="259" w:lineRule="auto"/>
        <w:ind w:hanging="436"/>
        <w:jc w:val="both"/>
        <w:rPr>
          <w:rFonts w:cs="Arial"/>
          <w:sz w:val="22"/>
        </w:rPr>
      </w:pPr>
      <w:r w:rsidRPr="00793A73">
        <w:rPr>
          <w:rFonts w:cs="Arial"/>
          <w:sz w:val="22"/>
        </w:rPr>
        <w:t>Rozvoj zemědělství v souladu s evropskou strategií „z farmy na vidličku“ pro spravedlivé, zdravé a ekologické potravinové systémy.</w:t>
      </w:r>
    </w:p>
    <w:p w14:paraId="283C5F1A" w14:textId="77777777" w:rsidR="00FA45BF" w:rsidRPr="00793A73" w:rsidRDefault="00FA45BF" w:rsidP="00C83B2E">
      <w:pPr>
        <w:pStyle w:val="Bezmezer"/>
        <w:numPr>
          <w:ilvl w:val="0"/>
          <w:numId w:val="26"/>
        </w:numPr>
        <w:spacing w:line="259" w:lineRule="auto"/>
        <w:ind w:hanging="436"/>
        <w:jc w:val="both"/>
        <w:rPr>
          <w:rFonts w:cs="Arial"/>
          <w:sz w:val="22"/>
        </w:rPr>
      </w:pPr>
      <w:r w:rsidRPr="00793A73">
        <w:rPr>
          <w:rFonts w:cs="Arial"/>
          <w:sz w:val="22"/>
        </w:rPr>
        <w:t>Aktivity vedoucí k naplňování Strategie EU v oblasti biologické rozmanitosti do roku 2030Navrácení přírody do našeho života.</w:t>
      </w:r>
    </w:p>
    <w:p w14:paraId="2F192BCF" w14:textId="77777777" w:rsidR="00FA45BF" w:rsidRPr="00793A73" w:rsidRDefault="00FA45BF" w:rsidP="00C83B2E">
      <w:pPr>
        <w:pStyle w:val="Bezmezer"/>
        <w:numPr>
          <w:ilvl w:val="0"/>
          <w:numId w:val="26"/>
        </w:numPr>
        <w:spacing w:line="259" w:lineRule="auto"/>
        <w:ind w:hanging="436"/>
        <w:jc w:val="both"/>
        <w:rPr>
          <w:rFonts w:cs="Arial"/>
          <w:sz w:val="22"/>
        </w:rPr>
      </w:pPr>
      <w:r w:rsidRPr="00793A73">
        <w:rPr>
          <w:rFonts w:cs="Arial"/>
          <w:sz w:val="22"/>
        </w:rPr>
        <w:t>Realizace opatření k zadržení vody v krajině a ke zpomalení odtoku vody.</w:t>
      </w:r>
    </w:p>
    <w:p w14:paraId="73B262FC" w14:textId="77777777" w:rsidR="00FA45BF" w:rsidRPr="00793A73" w:rsidRDefault="00FA45BF" w:rsidP="00C83B2E">
      <w:pPr>
        <w:pStyle w:val="Bezmezer"/>
        <w:numPr>
          <w:ilvl w:val="0"/>
          <w:numId w:val="26"/>
        </w:numPr>
        <w:spacing w:line="259" w:lineRule="auto"/>
        <w:ind w:hanging="436"/>
        <w:jc w:val="both"/>
        <w:rPr>
          <w:rFonts w:cs="Arial"/>
          <w:sz w:val="22"/>
        </w:rPr>
      </w:pPr>
      <w:r w:rsidRPr="00793A73">
        <w:rPr>
          <w:rFonts w:cs="Arial"/>
          <w:sz w:val="22"/>
        </w:rPr>
        <w:t>Zakládání farem, skleníků a dalších lokálních produkčních ploch pro výrobu biopotravin.</w:t>
      </w:r>
    </w:p>
    <w:p w14:paraId="1D8C65FE" w14:textId="77777777" w:rsidR="00FA45BF" w:rsidRPr="00793A73" w:rsidRDefault="00FA45BF" w:rsidP="00C83B2E">
      <w:pPr>
        <w:pStyle w:val="Bezmezer"/>
        <w:numPr>
          <w:ilvl w:val="0"/>
          <w:numId w:val="26"/>
        </w:numPr>
        <w:spacing w:line="259" w:lineRule="auto"/>
        <w:ind w:hanging="436"/>
        <w:jc w:val="both"/>
        <w:rPr>
          <w:rFonts w:cs="Arial"/>
          <w:sz w:val="22"/>
        </w:rPr>
      </w:pPr>
      <w:r w:rsidRPr="00793A73">
        <w:rPr>
          <w:rFonts w:cs="Arial"/>
          <w:sz w:val="22"/>
        </w:rPr>
        <w:t>Využití okolí vodních ploch k rekreaci a bydlení – např. okolí jezera Medard.</w:t>
      </w:r>
    </w:p>
    <w:p w14:paraId="2E319246" w14:textId="77777777" w:rsidR="00FA45BF" w:rsidRPr="00793A73" w:rsidRDefault="00FA45BF" w:rsidP="00C83B2E">
      <w:pPr>
        <w:pStyle w:val="Bezmezer"/>
        <w:numPr>
          <w:ilvl w:val="0"/>
          <w:numId w:val="26"/>
        </w:numPr>
        <w:spacing w:line="259" w:lineRule="auto"/>
        <w:ind w:hanging="436"/>
        <w:jc w:val="both"/>
        <w:rPr>
          <w:rFonts w:cs="Arial"/>
          <w:sz w:val="22"/>
        </w:rPr>
      </w:pPr>
      <w:r w:rsidRPr="00793A73">
        <w:rPr>
          <w:rFonts w:cs="Arial"/>
          <w:sz w:val="22"/>
        </w:rPr>
        <w:lastRenderedPageBreak/>
        <w:t xml:space="preserve">Podpora zakládání </w:t>
      </w:r>
      <w:proofErr w:type="spellStart"/>
      <w:r w:rsidRPr="00793A73">
        <w:rPr>
          <w:rFonts w:cs="Arial"/>
          <w:sz w:val="22"/>
        </w:rPr>
        <w:t>akvaponických</w:t>
      </w:r>
      <w:proofErr w:type="spellEnd"/>
      <w:r w:rsidRPr="00793A73">
        <w:rPr>
          <w:rFonts w:cs="Arial"/>
          <w:sz w:val="22"/>
        </w:rPr>
        <w:t xml:space="preserve"> farem a akvakultur.</w:t>
      </w:r>
    </w:p>
    <w:p w14:paraId="3EC54878" w14:textId="77777777" w:rsidR="00FA45BF" w:rsidRPr="00793A73" w:rsidRDefault="00FA45BF" w:rsidP="00C83B2E">
      <w:pPr>
        <w:pStyle w:val="Bezmezer"/>
        <w:numPr>
          <w:ilvl w:val="0"/>
          <w:numId w:val="26"/>
        </w:numPr>
        <w:spacing w:line="259" w:lineRule="auto"/>
        <w:ind w:hanging="436"/>
        <w:jc w:val="both"/>
        <w:rPr>
          <w:rFonts w:cs="Arial"/>
          <w:sz w:val="22"/>
        </w:rPr>
      </w:pPr>
      <w:r w:rsidRPr="00793A73">
        <w:rPr>
          <w:rFonts w:cs="Arial"/>
          <w:sz w:val="22"/>
        </w:rPr>
        <w:t>Podpora trhu s biopotravinami a produkty lokálních producentů/zemědělců.</w:t>
      </w:r>
    </w:p>
    <w:p w14:paraId="3179F08C" w14:textId="77777777" w:rsidR="00FA45BF" w:rsidRPr="00793A73" w:rsidRDefault="00FA45BF" w:rsidP="00C83B2E">
      <w:pPr>
        <w:pStyle w:val="Bezmezer"/>
        <w:numPr>
          <w:ilvl w:val="0"/>
          <w:numId w:val="26"/>
        </w:numPr>
        <w:spacing w:line="259" w:lineRule="auto"/>
        <w:ind w:hanging="436"/>
        <w:jc w:val="both"/>
        <w:rPr>
          <w:rFonts w:cs="Arial"/>
          <w:sz w:val="22"/>
        </w:rPr>
      </w:pPr>
      <w:r w:rsidRPr="00793A73">
        <w:rPr>
          <w:rFonts w:cs="Arial"/>
          <w:sz w:val="22"/>
        </w:rPr>
        <w:t xml:space="preserve">Podpora aktivit v oblasti přechodu na ekologické či alternativní zemědělství ve vazbě na oběhové hospodářství a </w:t>
      </w:r>
      <w:proofErr w:type="spellStart"/>
      <w:r w:rsidRPr="00793A73">
        <w:rPr>
          <w:rFonts w:cs="Arial"/>
          <w:sz w:val="22"/>
        </w:rPr>
        <w:t>bioekonomiku</w:t>
      </w:r>
      <w:proofErr w:type="spellEnd"/>
      <w:r w:rsidRPr="00793A73">
        <w:rPr>
          <w:rFonts w:cs="Arial"/>
          <w:sz w:val="22"/>
        </w:rPr>
        <w:t xml:space="preserve"> (cirkulární zemědělství).</w:t>
      </w:r>
    </w:p>
    <w:p w14:paraId="2E0DF33E" w14:textId="77777777" w:rsidR="00FA45BF" w:rsidRPr="00793A73" w:rsidRDefault="00FA45BF" w:rsidP="00C83B2E">
      <w:pPr>
        <w:pStyle w:val="Bezmezer"/>
        <w:numPr>
          <w:ilvl w:val="0"/>
          <w:numId w:val="26"/>
        </w:numPr>
        <w:spacing w:line="259" w:lineRule="auto"/>
        <w:ind w:hanging="436"/>
        <w:jc w:val="both"/>
        <w:rPr>
          <w:rFonts w:cs="Arial"/>
          <w:sz w:val="22"/>
        </w:rPr>
      </w:pPr>
      <w:r w:rsidRPr="00793A73">
        <w:rPr>
          <w:rFonts w:cs="Arial"/>
          <w:sz w:val="22"/>
        </w:rPr>
        <w:t>Podpora rozvoje udržitelného lesního hospodářství.</w:t>
      </w:r>
    </w:p>
    <w:p w14:paraId="683956D4" w14:textId="77777777" w:rsidR="00FA45BF" w:rsidRPr="00793A73" w:rsidRDefault="00FA45BF" w:rsidP="00C83B2E">
      <w:pPr>
        <w:pStyle w:val="Bezmezer"/>
        <w:numPr>
          <w:ilvl w:val="0"/>
          <w:numId w:val="26"/>
        </w:numPr>
        <w:spacing w:line="259" w:lineRule="auto"/>
        <w:ind w:hanging="436"/>
        <w:jc w:val="both"/>
        <w:rPr>
          <w:rFonts w:eastAsia="CIDFont+F2" w:cs="Arial"/>
          <w:sz w:val="22"/>
        </w:rPr>
      </w:pPr>
      <w:r w:rsidRPr="00793A73">
        <w:rPr>
          <w:rFonts w:cs="Arial"/>
          <w:sz w:val="22"/>
        </w:rPr>
        <w:t>Podpora péče o kulturní krajinu.</w:t>
      </w:r>
    </w:p>
    <w:p w14:paraId="7AC503E4" w14:textId="77777777" w:rsidR="00FA45BF" w:rsidRPr="00793A73" w:rsidRDefault="00FA45BF" w:rsidP="00793A73">
      <w:pPr>
        <w:spacing w:line="259" w:lineRule="auto"/>
        <w:jc w:val="both"/>
      </w:pPr>
    </w:p>
    <w:p w14:paraId="73332BD9" w14:textId="77777777" w:rsidR="00C36216" w:rsidRPr="00C90408" w:rsidRDefault="00C36216" w:rsidP="00C83B2E">
      <w:pPr>
        <w:pStyle w:val="Nadpis5"/>
        <w:numPr>
          <w:ilvl w:val="4"/>
          <w:numId w:val="5"/>
        </w:numPr>
        <w:rPr>
          <w:rFonts w:ascii="Arial" w:hAnsi="Arial" w:cs="Arial"/>
          <w:bCs/>
          <w:iCs/>
        </w:rPr>
      </w:pPr>
      <w:r w:rsidRPr="00C90408">
        <w:rPr>
          <w:rFonts w:ascii="Arial" w:hAnsi="Arial" w:cs="Arial"/>
          <w:bCs/>
          <w:iCs/>
        </w:rPr>
        <w:t>Specifický cíl 5.3: Zelená města a obce</w:t>
      </w:r>
    </w:p>
    <w:p w14:paraId="0D2624F0" w14:textId="77777777" w:rsidR="00C36216" w:rsidRPr="00705A65" w:rsidRDefault="00C36216" w:rsidP="00705A65">
      <w:pPr>
        <w:spacing w:line="259" w:lineRule="auto"/>
        <w:jc w:val="both"/>
        <w:rPr>
          <w:rFonts w:ascii="Arial" w:eastAsiaTheme="majorEastAsia" w:hAnsi="Arial" w:cs="Arial"/>
          <w:bCs/>
          <w:iCs/>
          <w:color w:val="2E74B5" w:themeColor="accent1" w:themeShade="BF"/>
        </w:rPr>
      </w:pPr>
      <w:r w:rsidRPr="00705A65" w:rsidDel="00D743D2">
        <w:rPr>
          <w:rFonts w:ascii="Arial" w:eastAsiaTheme="majorEastAsia" w:hAnsi="Arial" w:cs="Arial"/>
          <w:bCs/>
          <w:iCs/>
          <w:color w:val="2E74B5" w:themeColor="accent1" w:themeShade="BF"/>
        </w:rPr>
        <w:t xml:space="preserve"> </w:t>
      </w:r>
    </w:p>
    <w:p w14:paraId="0B63BD78" w14:textId="77777777" w:rsidR="007E6696" w:rsidRPr="00705A65" w:rsidRDefault="007E6696" w:rsidP="00705A65">
      <w:pPr>
        <w:pStyle w:val="Bezmezer"/>
        <w:spacing w:line="259" w:lineRule="auto"/>
        <w:jc w:val="both"/>
        <w:rPr>
          <w:rFonts w:cs="Arial"/>
          <w:sz w:val="22"/>
        </w:rPr>
      </w:pPr>
      <w:r w:rsidRPr="00705A65">
        <w:rPr>
          <w:rFonts w:cs="Arial"/>
          <w:sz w:val="22"/>
        </w:rPr>
        <w:t>Cílem je vytvoření inkluzivních, bezpečných, odolných a udržitelných obcí a měst. S ohledem</w:t>
      </w:r>
    </w:p>
    <w:p w14:paraId="0C685381" w14:textId="77777777" w:rsidR="007E6696" w:rsidRPr="00705A65" w:rsidRDefault="007E6696" w:rsidP="00705A65">
      <w:pPr>
        <w:pStyle w:val="Bezmezer"/>
        <w:spacing w:line="259" w:lineRule="auto"/>
        <w:jc w:val="both"/>
        <w:rPr>
          <w:rFonts w:cs="Arial"/>
          <w:sz w:val="22"/>
        </w:rPr>
      </w:pPr>
      <w:r w:rsidRPr="00705A65">
        <w:rPr>
          <w:rFonts w:cs="Arial"/>
          <w:sz w:val="22"/>
        </w:rPr>
        <w:t>na klimatickou změnu se jedná zejména o snižování tepelných ostrovů a fungování měst a obcí jako integrální součástí prostředí adaptovaného na změnu klimatu a přispívajícího k sekvestraci uhlíku. Cílem je rovněž budovat města s ohledem na snižování dopadů změny klimatu na obyvatele i městské prostředí.</w:t>
      </w:r>
    </w:p>
    <w:p w14:paraId="1958241A" w14:textId="77777777" w:rsidR="00705A65" w:rsidRPr="00705A65" w:rsidRDefault="00705A65" w:rsidP="00705A65">
      <w:pPr>
        <w:pStyle w:val="Bezmezer"/>
        <w:spacing w:line="259" w:lineRule="auto"/>
        <w:jc w:val="both"/>
        <w:rPr>
          <w:rFonts w:cs="Arial"/>
          <w:sz w:val="22"/>
        </w:rPr>
      </w:pPr>
    </w:p>
    <w:p w14:paraId="656DC1AD" w14:textId="77777777" w:rsidR="007E6696" w:rsidRPr="00705A65" w:rsidRDefault="007E6696" w:rsidP="00705A65">
      <w:pPr>
        <w:pStyle w:val="Bezmezer"/>
        <w:spacing w:line="259" w:lineRule="auto"/>
        <w:jc w:val="both"/>
        <w:rPr>
          <w:rFonts w:eastAsia="CIDFont+F2" w:cs="Arial"/>
          <w:b/>
          <w:bCs/>
          <w:sz w:val="22"/>
        </w:rPr>
      </w:pPr>
      <w:r w:rsidRPr="00705A65">
        <w:rPr>
          <w:rFonts w:eastAsia="CIDFont+F2" w:cs="Arial"/>
          <w:b/>
          <w:bCs/>
          <w:sz w:val="22"/>
        </w:rPr>
        <w:t>Zdůvodnění</w:t>
      </w:r>
    </w:p>
    <w:p w14:paraId="3EABE795" w14:textId="77777777" w:rsidR="007E6696" w:rsidRPr="00705A65" w:rsidRDefault="007E6696" w:rsidP="00705A65">
      <w:pPr>
        <w:pStyle w:val="Bezmezer"/>
        <w:spacing w:line="259" w:lineRule="auto"/>
        <w:jc w:val="both"/>
        <w:rPr>
          <w:rFonts w:cs="Arial"/>
          <w:sz w:val="22"/>
        </w:rPr>
      </w:pPr>
      <w:r w:rsidRPr="00705A65">
        <w:rPr>
          <w:rFonts w:cs="Arial"/>
          <w:sz w:val="22"/>
        </w:rPr>
        <w:t>Podle nové Strategie EU v oblasti biologické rozmanitosti do roku 2030 jsou SMART řešení ve městech a obcích možností, jak reagovat na změnu klimatu, snižovat dopady této změny a přispět v městském prostředí k zachování biodiverzity a sekvestraci uhlíku. Při vytváření kultivovaného (architektonicky dobře pojatého) prostředí, a to jak budov, tak veřejných prostranství, nejde pouze o estetickou funkci, ale obecně o zajištění vysoké kvality života spojené s dobrými klimatickými podmínkami, zdravým 94 životním prostředím, s minimem polutantů ve městech a všestranně efektivním využíváním zvláště obecního majetku v obcích a městech.</w:t>
      </w:r>
    </w:p>
    <w:p w14:paraId="63E021E2" w14:textId="77777777" w:rsidR="007E6696" w:rsidRPr="00705A65" w:rsidRDefault="007E6696" w:rsidP="00705A65">
      <w:pPr>
        <w:pStyle w:val="Bezmezer"/>
        <w:spacing w:line="259" w:lineRule="auto"/>
        <w:jc w:val="both"/>
        <w:rPr>
          <w:rFonts w:cs="Arial"/>
          <w:sz w:val="22"/>
        </w:rPr>
      </w:pPr>
    </w:p>
    <w:p w14:paraId="2880C461" w14:textId="77777777" w:rsidR="007E6696" w:rsidRPr="00705A65" w:rsidRDefault="007E6696" w:rsidP="00705A65">
      <w:pPr>
        <w:pStyle w:val="Bezmezer"/>
        <w:spacing w:line="259" w:lineRule="auto"/>
        <w:jc w:val="both"/>
        <w:rPr>
          <w:rFonts w:eastAsia="CIDFont+F2" w:cs="Arial"/>
          <w:b/>
          <w:bCs/>
          <w:sz w:val="22"/>
        </w:rPr>
      </w:pPr>
      <w:r w:rsidRPr="00705A65">
        <w:rPr>
          <w:rFonts w:eastAsia="CIDFont+F2" w:cs="Arial"/>
          <w:b/>
          <w:bCs/>
          <w:sz w:val="22"/>
        </w:rPr>
        <w:t>Hlavní cílové skupiny</w:t>
      </w:r>
    </w:p>
    <w:p w14:paraId="6EFA7894" w14:textId="77777777" w:rsidR="007E6696" w:rsidRPr="00705A65" w:rsidRDefault="007E6696" w:rsidP="00705A65">
      <w:pPr>
        <w:pStyle w:val="Bezmezer"/>
        <w:spacing w:line="259" w:lineRule="auto"/>
        <w:jc w:val="both"/>
        <w:rPr>
          <w:rFonts w:cs="Arial"/>
          <w:sz w:val="22"/>
        </w:rPr>
      </w:pPr>
      <w:r w:rsidRPr="00705A65">
        <w:rPr>
          <w:rFonts w:cs="Arial"/>
          <w:sz w:val="22"/>
        </w:rPr>
        <w:t>Malé, střední a velké podniky; obce a kraj.</w:t>
      </w:r>
    </w:p>
    <w:p w14:paraId="19F0C093" w14:textId="77777777" w:rsidR="007E6696" w:rsidRPr="00705A65" w:rsidRDefault="007E6696" w:rsidP="00705A65">
      <w:pPr>
        <w:pStyle w:val="Bezmezer"/>
        <w:spacing w:line="259" w:lineRule="auto"/>
        <w:jc w:val="both"/>
        <w:rPr>
          <w:rFonts w:cs="Arial"/>
          <w:sz w:val="22"/>
        </w:rPr>
      </w:pPr>
    </w:p>
    <w:p w14:paraId="44189627" w14:textId="77777777" w:rsidR="007E6696" w:rsidRPr="00705A65" w:rsidRDefault="007E6696" w:rsidP="00705A65">
      <w:pPr>
        <w:pStyle w:val="Bezmezer"/>
        <w:spacing w:line="259" w:lineRule="auto"/>
        <w:jc w:val="both"/>
        <w:rPr>
          <w:rFonts w:eastAsia="CIDFont+F2" w:cs="Arial"/>
          <w:b/>
          <w:bCs/>
          <w:sz w:val="22"/>
        </w:rPr>
      </w:pPr>
      <w:r w:rsidRPr="00705A65">
        <w:rPr>
          <w:rFonts w:eastAsia="CIDFont+F2" w:cs="Arial"/>
          <w:b/>
          <w:bCs/>
          <w:sz w:val="22"/>
        </w:rPr>
        <w:t>Typy příjemců</w:t>
      </w:r>
    </w:p>
    <w:p w14:paraId="7E452C55" w14:textId="3CE18C0B" w:rsidR="007E6696" w:rsidRPr="00705A65" w:rsidRDefault="007E6696" w:rsidP="00705A65">
      <w:pPr>
        <w:pStyle w:val="Bezmezer"/>
        <w:spacing w:line="259" w:lineRule="auto"/>
        <w:jc w:val="both"/>
        <w:rPr>
          <w:rFonts w:cs="Arial"/>
          <w:sz w:val="22"/>
        </w:rPr>
      </w:pPr>
      <w:r w:rsidRPr="00705A65">
        <w:rPr>
          <w:rFonts w:cs="Arial"/>
          <w:sz w:val="22"/>
        </w:rPr>
        <w:t>Obce a jimi zřizované organizace; kraj a jím zřizované nebo zakládané organizace; malé, střední a velké podniky; společenství vlastníků jednotek.</w:t>
      </w:r>
    </w:p>
    <w:p w14:paraId="3EC2B4BC" w14:textId="77777777" w:rsidR="007E6696" w:rsidRPr="00705A65" w:rsidRDefault="007E6696" w:rsidP="00705A65">
      <w:pPr>
        <w:pStyle w:val="Bezmezer"/>
        <w:spacing w:line="259" w:lineRule="auto"/>
        <w:jc w:val="both"/>
        <w:rPr>
          <w:rFonts w:cs="Arial"/>
          <w:sz w:val="22"/>
        </w:rPr>
      </w:pPr>
    </w:p>
    <w:p w14:paraId="19E78550" w14:textId="77777777" w:rsidR="007E6696" w:rsidRPr="00705A65" w:rsidRDefault="007E6696" w:rsidP="00705A65">
      <w:pPr>
        <w:pStyle w:val="Bezmezer"/>
        <w:spacing w:line="259" w:lineRule="auto"/>
        <w:jc w:val="both"/>
        <w:rPr>
          <w:rFonts w:eastAsia="CIDFont+F2" w:cs="Arial"/>
          <w:b/>
          <w:bCs/>
          <w:sz w:val="22"/>
        </w:rPr>
      </w:pPr>
      <w:r w:rsidRPr="00705A65">
        <w:rPr>
          <w:rFonts w:eastAsia="CIDFont+F2" w:cs="Arial"/>
          <w:b/>
          <w:bCs/>
          <w:sz w:val="22"/>
        </w:rPr>
        <w:t>Synergie a komplementarity</w:t>
      </w:r>
    </w:p>
    <w:p w14:paraId="61F212C5" w14:textId="6830EA58" w:rsidR="007E6696" w:rsidRPr="00705A65" w:rsidRDefault="007E6696" w:rsidP="00705A65">
      <w:pPr>
        <w:pStyle w:val="Bezmezer"/>
        <w:spacing w:line="259" w:lineRule="auto"/>
        <w:jc w:val="both"/>
        <w:rPr>
          <w:rFonts w:cs="Arial"/>
          <w:sz w:val="22"/>
        </w:rPr>
      </w:pPr>
      <w:r w:rsidRPr="00705A65">
        <w:rPr>
          <w:rFonts w:cs="Arial"/>
          <w:sz w:val="22"/>
        </w:rPr>
        <w:t>OP TAK, OPŽP, IROP, OPD</w:t>
      </w:r>
    </w:p>
    <w:p w14:paraId="1EC6FF10" w14:textId="77777777" w:rsidR="007E6696" w:rsidRPr="00705A65" w:rsidRDefault="007E6696" w:rsidP="00705A65">
      <w:pPr>
        <w:pStyle w:val="Bezmezer"/>
        <w:spacing w:line="259" w:lineRule="auto"/>
        <w:jc w:val="both"/>
        <w:rPr>
          <w:rFonts w:cs="Arial"/>
          <w:sz w:val="22"/>
        </w:rPr>
      </w:pPr>
    </w:p>
    <w:p w14:paraId="5333C714" w14:textId="77777777" w:rsidR="007E6696" w:rsidRPr="00705A65" w:rsidRDefault="007E6696" w:rsidP="00705A65">
      <w:pPr>
        <w:pStyle w:val="Bezmezer"/>
        <w:spacing w:line="259" w:lineRule="auto"/>
        <w:jc w:val="both"/>
        <w:rPr>
          <w:rFonts w:eastAsia="CIDFont+F2" w:cs="Arial"/>
          <w:b/>
          <w:bCs/>
          <w:sz w:val="22"/>
        </w:rPr>
      </w:pPr>
      <w:r w:rsidRPr="00705A65">
        <w:rPr>
          <w:rFonts w:eastAsia="CIDFont+F2" w:cs="Arial"/>
          <w:b/>
          <w:bCs/>
          <w:sz w:val="22"/>
        </w:rPr>
        <w:t>Typové intervence</w:t>
      </w:r>
    </w:p>
    <w:p w14:paraId="046921F0" w14:textId="77777777" w:rsidR="007E6696" w:rsidRPr="00705A65" w:rsidRDefault="007E6696" w:rsidP="00C83B2E">
      <w:pPr>
        <w:pStyle w:val="Bezmezer"/>
        <w:numPr>
          <w:ilvl w:val="0"/>
          <w:numId w:val="27"/>
        </w:numPr>
        <w:spacing w:line="259" w:lineRule="auto"/>
        <w:ind w:hanging="436"/>
        <w:jc w:val="both"/>
        <w:rPr>
          <w:rFonts w:cs="Arial"/>
          <w:sz w:val="22"/>
        </w:rPr>
      </w:pPr>
      <w:r w:rsidRPr="00705A65">
        <w:rPr>
          <w:rFonts w:cs="Arial"/>
          <w:sz w:val="22"/>
        </w:rPr>
        <w:t>Revitalizace sociálně vyloučených lokalit s rozšířením zeleně, výstavba sociálního bydlení v pasivním energetickém standardu, včetně příspěvku k sekvestraci uhlíku.</w:t>
      </w:r>
    </w:p>
    <w:p w14:paraId="5047953B" w14:textId="77777777" w:rsidR="007E6696" w:rsidRPr="00705A65" w:rsidRDefault="007E6696" w:rsidP="00C83B2E">
      <w:pPr>
        <w:pStyle w:val="Bezmezer"/>
        <w:numPr>
          <w:ilvl w:val="0"/>
          <w:numId w:val="27"/>
        </w:numPr>
        <w:spacing w:line="259" w:lineRule="auto"/>
        <w:ind w:hanging="436"/>
        <w:jc w:val="both"/>
        <w:rPr>
          <w:rFonts w:cs="Arial"/>
          <w:sz w:val="22"/>
        </w:rPr>
      </w:pPr>
      <w:r w:rsidRPr="00705A65">
        <w:rPr>
          <w:rFonts w:cs="Arial"/>
          <w:sz w:val="22"/>
        </w:rPr>
        <w:t>Péče a budování veřejného prostoru s minimalizací tepelných ostrovů a pro možnost setkávání a jako podpora komunitních aktivit.</w:t>
      </w:r>
    </w:p>
    <w:p w14:paraId="6534D63E" w14:textId="77777777" w:rsidR="007E6696" w:rsidRPr="00705A65" w:rsidRDefault="007E6696" w:rsidP="00C83B2E">
      <w:pPr>
        <w:pStyle w:val="Bezmezer"/>
        <w:numPr>
          <w:ilvl w:val="0"/>
          <w:numId w:val="27"/>
        </w:numPr>
        <w:spacing w:line="259" w:lineRule="auto"/>
        <w:ind w:hanging="436"/>
        <w:jc w:val="both"/>
        <w:rPr>
          <w:rFonts w:cs="Arial"/>
          <w:sz w:val="22"/>
        </w:rPr>
      </w:pPr>
      <w:r w:rsidRPr="00705A65">
        <w:rPr>
          <w:rFonts w:cs="Arial"/>
          <w:sz w:val="22"/>
        </w:rPr>
        <w:t>Revitalizace budov v majetku obcí, měst a kraje jako „zelených“ budov, energeticky soběstačných, s dalšími prvky inteligentních budov či čtvrtí, včetně podpory poradenství soukromým vlastníkům budov v této oblasti.</w:t>
      </w:r>
    </w:p>
    <w:p w14:paraId="370BF240" w14:textId="77777777" w:rsidR="007E6696" w:rsidRPr="00705A65" w:rsidRDefault="007E6696" w:rsidP="00C83B2E">
      <w:pPr>
        <w:pStyle w:val="Bezmezer"/>
        <w:numPr>
          <w:ilvl w:val="0"/>
          <w:numId w:val="27"/>
        </w:numPr>
        <w:spacing w:line="259" w:lineRule="auto"/>
        <w:ind w:hanging="436"/>
        <w:jc w:val="both"/>
        <w:rPr>
          <w:rFonts w:cs="Arial"/>
          <w:sz w:val="22"/>
        </w:rPr>
      </w:pPr>
      <w:r w:rsidRPr="00705A65">
        <w:rPr>
          <w:rFonts w:cs="Arial"/>
          <w:sz w:val="22"/>
        </w:rPr>
        <w:t>Kombinované funkce revitalizovaných budov a veřejných prostranství.</w:t>
      </w:r>
    </w:p>
    <w:p w14:paraId="6059400A" w14:textId="77777777" w:rsidR="007E6696" w:rsidRPr="00705A65" w:rsidRDefault="007E6696" w:rsidP="00C83B2E">
      <w:pPr>
        <w:pStyle w:val="Bezmezer"/>
        <w:numPr>
          <w:ilvl w:val="0"/>
          <w:numId w:val="27"/>
        </w:numPr>
        <w:spacing w:line="259" w:lineRule="auto"/>
        <w:ind w:hanging="436"/>
        <w:jc w:val="both"/>
        <w:rPr>
          <w:rFonts w:cs="Arial"/>
          <w:sz w:val="22"/>
        </w:rPr>
      </w:pPr>
      <w:r w:rsidRPr="00705A65">
        <w:rPr>
          <w:rFonts w:cs="Arial"/>
          <w:sz w:val="22"/>
        </w:rPr>
        <w:t>Příprava SMART řešení ve městech a obcích.</w:t>
      </w:r>
    </w:p>
    <w:p w14:paraId="5AFAA1B6" w14:textId="77777777" w:rsidR="007E6696" w:rsidRPr="00705A65" w:rsidRDefault="007E6696" w:rsidP="00C83B2E">
      <w:pPr>
        <w:pStyle w:val="Bezmezer"/>
        <w:numPr>
          <w:ilvl w:val="0"/>
          <w:numId w:val="27"/>
        </w:numPr>
        <w:spacing w:line="259" w:lineRule="auto"/>
        <w:ind w:hanging="436"/>
        <w:jc w:val="both"/>
        <w:rPr>
          <w:rFonts w:cs="Arial"/>
          <w:sz w:val="22"/>
        </w:rPr>
      </w:pPr>
      <w:r w:rsidRPr="00705A65">
        <w:rPr>
          <w:rFonts w:cs="Arial"/>
          <w:sz w:val="22"/>
        </w:rPr>
        <w:t>Koncepční plánování a podpora personálního zajištění při budování zelených měst.</w:t>
      </w:r>
    </w:p>
    <w:p w14:paraId="5C1ABA67" w14:textId="77777777" w:rsidR="007E6696" w:rsidRPr="00705A65" w:rsidRDefault="007E6696" w:rsidP="00C83B2E">
      <w:pPr>
        <w:pStyle w:val="Bezmezer"/>
        <w:numPr>
          <w:ilvl w:val="0"/>
          <w:numId w:val="27"/>
        </w:numPr>
        <w:spacing w:line="259" w:lineRule="auto"/>
        <w:ind w:hanging="436"/>
        <w:jc w:val="both"/>
        <w:rPr>
          <w:rFonts w:cs="Arial"/>
          <w:sz w:val="22"/>
        </w:rPr>
      </w:pPr>
      <w:r w:rsidRPr="00705A65">
        <w:rPr>
          <w:rFonts w:cs="Arial"/>
          <w:sz w:val="22"/>
        </w:rPr>
        <w:t>Budování modré a zelené infrastruktury.</w:t>
      </w:r>
    </w:p>
    <w:p w14:paraId="086DE1DB" w14:textId="77777777" w:rsidR="007E6696" w:rsidRPr="00705A65" w:rsidRDefault="007E6696" w:rsidP="00C83B2E">
      <w:pPr>
        <w:pStyle w:val="Bezmezer"/>
        <w:numPr>
          <w:ilvl w:val="0"/>
          <w:numId w:val="27"/>
        </w:numPr>
        <w:spacing w:line="259" w:lineRule="auto"/>
        <w:ind w:hanging="436"/>
        <w:jc w:val="both"/>
        <w:rPr>
          <w:rFonts w:cs="Arial"/>
          <w:sz w:val="22"/>
        </w:rPr>
      </w:pPr>
      <w:r w:rsidRPr="00705A65">
        <w:rPr>
          <w:rFonts w:cs="Arial"/>
          <w:sz w:val="22"/>
        </w:rPr>
        <w:t>Podpora aktivní udržitelné městské mobility a elektromobility v intravilánu obcí a měst.</w:t>
      </w:r>
    </w:p>
    <w:p w14:paraId="7A7E3944" w14:textId="77777777" w:rsidR="007E6696" w:rsidRPr="00705A65" w:rsidRDefault="007E6696" w:rsidP="00C83B2E">
      <w:pPr>
        <w:pStyle w:val="Bezmezer"/>
        <w:numPr>
          <w:ilvl w:val="0"/>
          <w:numId w:val="27"/>
        </w:numPr>
        <w:spacing w:line="259" w:lineRule="auto"/>
        <w:ind w:left="721" w:hanging="437"/>
        <w:jc w:val="both"/>
        <w:rPr>
          <w:rFonts w:eastAsia="CIDFont+F2" w:cs="Arial"/>
          <w:sz w:val="22"/>
        </w:rPr>
      </w:pPr>
      <w:r w:rsidRPr="00705A65">
        <w:rPr>
          <w:rFonts w:cs="Arial"/>
          <w:sz w:val="22"/>
        </w:rPr>
        <w:t>Zapojení soukromého sektoru do tvorby “zelených” měst, včetně areálů podnikatelských subjektů.</w:t>
      </w:r>
    </w:p>
    <w:p w14:paraId="5767D412" w14:textId="77777777" w:rsidR="00C36216" w:rsidRPr="00705A65" w:rsidRDefault="00C36216" w:rsidP="00705A65">
      <w:pPr>
        <w:spacing w:line="259" w:lineRule="auto"/>
        <w:jc w:val="both"/>
        <w:rPr>
          <w:rFonts w:ascii="Arial" w:hAnsi="Arial" w:cs="Arial"/>
        </w:rPr>
      </w:pPr>
    </w:p>
    <w:p w14:paraId="453FA5CF" w14:textId="77777777" w:rsidR="00C36216" w:rsidRDefault="00C36216" w:rsidP="00C83B2E">
      <w:pPr>
        <w:pStyle w:val="Nadpis4"/>
        <w:numPr>
          <w:ilvl w:val="3"/>
          <w:numId w:val="5"/>
        </w:numPr>
        <w:jc w:val="both"/>
        <w:rPr>
          <w:rFonts w:ascii="Arial" w:hAnsi="Arial" w:cs="Arial"/>
          <w:bCs/>
          <w:i w:val="0"/>
        </w:rPr>
      </w:pPr>
      <w:r w:rsidRPr="00C90408">
        <w:rPr>
          <w:rFonts w:ascii="Arial" w:hAnsi="Arial" w:cs="Arial"/>
          <w:bCs/>
          <w:i w:val="0"/>
        </w:rPr>
        <w:lastRenderedPageBreak/>
        <w:t>Energie a materiály</w:t>
      </w:r>
    </w:p>
    <w:p w14:paraId="35C8C5ED" w14:textId="77777777" w:rsidR="00705A65" w:rsidRPr="00705A65" w:rsidRDefault="00705A65" w:rsidP="00705A65">
      <w:pPr>
        <w:rPr>
          <w:rFonts w:ascii="Arial" w:hAnsi="Arial" w:cs="Arial"/>
        </w:rPr>
      </w:pPr>
    </w:p>
    <w:p w14:paraId="725DD2C3" w14:textId="77777777" w:rsidR="007E6696" w:rsidRDefault="00C36216" w:rsidP="00705A65">
      <w:pPr>
        <w:spacing w:line="259" w:lineRule="auto"/>
        <w:jc w:val="both"/>
        <w:rPr>
          <w:rFonts w:ascii="Arial" w:eastAsiaTheme="minorHAnsi" w:hAnsi="Arial" w:cs="Arial"/>
          <w:color w:val="000000" w:themeColor="text1"/>
          <w:lang w:eastAsia="en-US" w:bidi="ar-SA"/>
        </w:rPr>
      </w:pPr>
      <w:r w:rsidRPr="00C90408">
        <w:rPr>
          <w:rFonts w:ascii="Arial" w:eastAsiaTheme="minorHAnsi" w:hAnsi="Arial" w:cs="Arial"/>
          <w:color w:val="000000" w:themeColor="text1"/>
          <w:lang w:eastAsia="en-US" w:bidi="ar-SA"/>
        </w:rPr>
        <w:t>Cílem programu je realizace ambiciózního scénáře Územní energetické koncepce do roku 2042 na straně výroby energie i energetických úspor, úplné využití potenciálu úspor ve veřejných budovách, rozvinutý energetický management ve všech větších městech regionu a respektování hierarchie nakládání s odpady ve prospěch prevence vzniku odpadů a jejich materiálového a energetického využití.</w:t>
      </w:r>
    </w:p>
    <w:p w14:paraId="146B6F7D" w14:textId="77777777" w:rsidR="00111487" w:rsidRDefault="00111487" w:rsidP="00705A65">
      <w:pPr>
        <w:spacing w:line="259" w:lineRule="auto"/>
        <w:jc w:val="both"/>
        <w:rPr>
          <w:rFonts w:ascii="Arial" w:eastAsiaTheme="minorHAnsi" w:hAnsi="Arial" w:cs="Arial"/>
          <w:color w:val="000000" w:themeColor="text1"/>
          <w:lang w:eastAsia="en-US" w:bidi="ar-SA"/>
        </w:rPr>
      </w:pPr>
    </w:p>
    <w:p w14:paraId="78A0D092" w14:textId="77777777" w:rsidR="00111487" w:rsidRDefault="00111487" w:rsidP="00705A65">
      <w:pPr>
        <w:spacing w:line="259" w:lineRule="auto"/>
        <w:jc w:val="both"/>
        <w:rPr>
          <w:rFonts w:ascii="Arial" w:eastAsiaTheme="minorHAnsi" w:hAnsi="Arial" w:cs="Arial"/>
          <w:color w:val="000000" w:themeColor="text1"/>
          <w:lang w:eastAsia="en-US" w:bidi="ar-SA"/>
        </w:rPr>
      </w:pPr>
    </w:p>
    <w:p w14:paraId="4C6E59CA" w14:textId="77777777" w:rsidR="00003ED2" w:rsidRDefault="00003ED2" w:rsidP="00705A65">
      <w:pPr>
        <w:spacing w:line="259" w:lineRule="auto"/>
        <w:jc w:val="both"/>
        <w:rPr>
          <w:rFonts w:ascii="Arial" w:eastAsiaTheme="minorHAnsi" w:hAnsi="Arial" w:cs="Arial"/>
          <w:color w:val="000000" w:themeColor="text1"/>
          <w:lang w:eastAsia="en-US" w:bidi="ar-SA"/>
        </w:rPr>
      </w:pPr>
    </w:p>
    <w:tbl>
      <w:tblPr>
        <w:tblStyle w:val="Svtltabulkasmkou1zvraznn1"/>
        <w:tblW w:w="9124" w:type="dxa"/>
        <w:tblLook w:val="04A0" w:firstRow="1" w:lastRow="0" w:firstColumn="1" w:lastColumn="0" w:noHBand="0" w:noVBand="1"/>
      </w:tblPr>
      <w:tblGrid>
        <w:gridCol w:w="1326"/>
        <w:gridCol w:w="7798"/>
      </w:tblGrid>
      <w:tr w:rsidR="00C90408" w:rsidRPr="00244B26" w14:paraId="2F26A621" w14:textId="77777777" w:rsidTr="004B3EE7">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326" w:type="dxa"/>
          </w:tcPr>
          <w:p w14:paraId="407771D3" w14:textId="77777777" w:rsidR="00C90408" w:rsidRPr="001D4FCA" w:rsidRDefault="00C90408" w:rsidP="004B3EE7">
            <w:pPr>
              <w:pStyle w:val="Zkladnodstavec"/>
              <w:rPr>
                <w:rStyle w:val="Bnpsmo"/>
                <w:rFonts w:ascii="Arial" w:hAnsi="Arial" w:cs="Arial"/>
                <w:b w:val="0"/>
                <w:bCs w:val="0"/>
                <w:sz w:val="18"/>
                <w:szCs w:val="18"/>
              </w:rPr>
            </w:pPr>
            <w:r w:rsidRPr="001D4FCA">
              <w:rPr>
                <w:rStyle w:val="Bnpsmo"/>
                <w:rFonts w:ascii="Arial" w:hAnsi="Arial" w:cs="Arial"/>
                <w:sz w:val="18"/>
                <w:szCs w:val="18"/>
              </w:rPr>
              <w:t>Alokace</w:t>
            </w:r>
          </w:p>
        </w:tc>
        <w:tc>
          <w:tcPr>
            <w:tcW w:w="7798" w:type="dxa"/>
          </w:tcPr>
          <w:p w14:paraId="41568484" w14:textId="77777777" w:rsidR="00C90408" w:rsidRPr="001D4FCA" w:rsidRDefault="00C90408" w:rsidP="004B3EE7">
            <w:pPr>
              <w:pStyle w:val="Zkladnodstavec"/>
              <w:cnfStyle w:val="100000000000" w:firstRow="1" w:lastRow="0" w:firstColumn="0" w:lastColumn="0" w:oddVBand="0" w:evenVBand="0" w:oddHBand="0" w:evenHBand="0" w:firstRowFirstColumn="0" w:firstRowLastColumn="0" w:lastRowFirstColumn="0" w:lastRowLastColumn="0"/>
              <w:rPr>
                <w:rStyle w:val="Bnpsmo"/>
                <w:rFonts w:ascii="Arial" w:hAnsi="Arial" w:cs="Arial"/>
                <w:b w:val="0"/>
                <w:bCs w:val="0"/>
                <w:sz w:val="18"/>
                <w:szCs w:val="18"/>
              </w:rPr>
            </w:pPr>
            <w:r w:rsidRPr="001D4FCA">
              <w:rPr>
                <w:rStyle w:val="Bnpsmo"/>
                <w:rFonts w:ascii="Arial" w:hAnsi="Arial" w:cs="Arial"/>
                <w:sz w:val="18"/>
                <w:szCs w:val="18"/>
              </w:rPr>
              <w:t>Specifické cíle</w:t>
            </w:r>
          </w:p>
        </w:tc>
      </w:tr>
      <w:tr w:rsidR="00C90408" w:rsidRPr="0048268F" w14:paraId="7801F4FB" w14:textId="77777777" w:rsidTr="004B3EE7">
        <w:trPr>
          <w:trHeight w:val="262"/>
        </w:trPr>
        <w:tc>
          <w:tcPr>
            <w:cnfStyle w:val="001000000000" w:firstRow="0" w:lastRow="0" w:firstColumn="1" w:lastColumn="0" w:oddVBand="0" w:evenVBand="0" w:oddHBand="0" w:evenHBand="0" w:firstRowFirstColumn="0" w:firstRowLastColumn="0" w:lastRowFirstColumn="0" w:lastRowLastColumn="0"/>
            <w:tcW w:w="1326" w:type="dxa"/>
          </w:tcPr>
          <w:p w14:paraId="78C00239" w14:textId="77777777" w:rsidR="00C90408" w:rsidRPr="001D4FCA" w:rsidRDefault="00C90408" w:rsidP="004B3EE7">
            <w:pPr>
              <w:pStyle w:val="Zkladnodstavec"/>
              <w:spacing w:line="240" w:lineRule="auto"/>
              <w:rPr>
                <w:rStyle w:val="Bnpsmo"/>
                <w:rFonts w:ascii="Arial" w:hAnsi="Arial" w:cs="Arial"/>
                <w:b w:val="0"/>
                <w:bCs w:val="0"/>
                <w:sz w:val="18"/>
                <w:szCs w:val="18"/>
              </w:rPr>
            </w:pPr>
            <w:r w:rsidRPr="001D4FCA">
              <w:rPr>
                <w:rStyle w:val="Bnpsmo"/>
                <w:rFonts w:ascii="Arial" w:hAnsi="Arial" w:cs="Arial"/>
                <w:sz w:val="18"/>
                <w:szCs w:val="18"/>
              </w:rPr>
              <w:t>28 %</w:t>
            </w:r>
          </w:p>
        </w:tc>
        <w:tc>
          <w:tcPr>
            <w:tcW w:w="7798" w:type="dxa"/>
          </w:tcPr>
          <w:p w14:paraId="7922346C" w14:textId="77777777" w:rsidR="00C90408" w:rsidRDefault="00C90408" w:rsidP="004B3EE7">
            <w:pPr>
              <w:pStyle w:val="Zkladnodstavec"/>
              <w:spacing w:line="240" w:lineRule="auto"/>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sz w:val="18"/>
                <w:szCs w:val="18"/>
              </w:rPr>
            </w:pPr>
            <w:r w:rsidRPr="001D4FCA">
              <w:rPr>
                <w:rStyle w:val="Bnpsmo"/>
                <w:rFonts w:ascii="Arial" w:hAnsi="Arial" w:cs="Arial"/>
                <w:b w:val="0"/>
                <w:sz w:val="18"/>
                <w:szCs w:val="18"/>
              </w:rPr>
              <w:t>SC 6.1 Nová energie</w:t>
            </w:r>
          </w:p>
          <w:p w14:paraId="30420CD8" w14:textId="77777777" w:rsidR="00C90408" w:rsidRPr="001D4FCA" w:rsidRDefault="00C90408" w:rsidP="004B3EE7">
            <w:pPr>
              <w:pStyle w:val="Zkladnodstavec"/>
              <w:spacing w:line="240" w:lineRule="auto"/>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sz w:val="18"/>
                <w:szCs w:val="18"/>
              </w:rPr>
            </w:pPr>
            <w:r>
              <w:rPr>
                <w:rStyle w:val="Bnpsmo"/>
                <w:rFonts w:ascii="Arial" w:hAnsi="Arial" w:cs="Arial"/>
                <w:b w:val="0"/>
                <w:sz w:val="18"/>
                <w:szCs w:val="18"/>
              </w:rPr>
              <w:t>SC 6.2 Úspory energie</w:t>
            </w:r>
          </w:p>
          <w:p w14:paraId="70F38CD0" w14:textId="77777777" w:rsidR="00C90408" w:rsidRDefault="00C90408" w:rsidP="004B3EE7">
            <w:pPr>
              <w:pStyle w:val="Zkladnodstavec"/>
              <w:spacing w:line="240" w:lineRule="auto"/>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sz w:val="18"/>
                <w:szCs w:val="18"/>
              </w:rPr>
            </w:pPr>
            <w:r w:rsidRPr="001D4FCA">
              <w:rPr>
                <w:rStyle w:val="Bnpsmo"/>
                <w:rFonts w:ascii="Arial" w:hAnsi="Arial" w:cs="Arial"/>
                <w:b w:val="0"/>
                <w:sz w:val="18"/>
                <w:szCs w:val="18"/>
              </w:rPr>
              <w:t>SC 6.3 Toky hmoty a recyklace</w:t>
            </w:r>
          </w:p>
          <w:p w14:paraId="4A6DF94E" w14:textId="77777777" w:rsidR="00C90408" w:rsidRPr="001D4FCA" w:rsidRDefault="00C90408" w:rsidP="00003ED2">
            <w:pPr>
              <w:pStyle w:val="Zkladnodstavec"/>
              <w:spacing w:line="240" w:lineRule="auto"/>
              <w:cnfStyle w:val="000000000000" w:firstRow="0" w:lastRow="0" w:firstColumn="0" w:lastColumn="0" w:oddVBand="0" w:evenVBand="0" w:oddHBand="0" w:evenHBand="0" w:firstRowFirstColumn="0" w:firstRowLastColumn="0" w:lastRowFirstColumn="0" w:lastRowLastColumn="0"/>
              <w:rPr>
                <w:rStyle w:val="Bnpsmo"/>
                <w:rFonts w:ascii="Arial" w:hAnsi="Arial" w:cs="Arial"/>
                <w:b w:val="0"/>
                <w:sz w:val="18"/>
                <w:szCs w:val="18"/>
              </w:rPr>
            </w:pPr>
            <w:r>
              <w:rPr>
                <w:rStyle w:val="Bnpsmo"/>
                <w:rFonts w:ascii="Arial" w:hAnsi="Arial" w:cs="Arial"/>
                <w:b w:val="0"/>
                <w:sz w:val="18"/>
                <w:szCs w:val="18"/>
              </w:rPr>
              <w:t>SC 6.4 Přechod k oběhovému hospodářství/cirkulární ekonomice</w:t>
            </w:r>
          </w:p>
        </w:tc>
      </w:tr>
    </w:tbl>
    <w:p w14:paraId="7E20449B" w14:textId="059576EB" w:rsidR="00003ED2" w:rsidRDefault="00003ED2" w:rsidP="00C36216">
      <w:pPr>
        <w:jc w:val="both"/>
        <w:rPr>
          <w:rFonts w:ascii="Arial" w:eastAsiaTheme="minorHAnsi" w:hAnsi="Arial" w:cs="Arial"/>
          <w:b/>
          <w:iCs/>
          <w:lang w:eastAsia="en-US" w:bidi="ar-SA"/>
        </w:rPr>
      </w:pPr>
    </w:p>
    <w:p w14:paraId="724BDEBA" w14:textId="77777777" w:rsidR="002F776E" w:rsidRPr="000465ED" w:rsidRDefault="002F776E" w:rsidP="002F776E">
      <w:pPr>
        <w:widowControl/>
        <w:adjustRightInd w:val="0"/>
        <w:rPr>
          <w:rFonts w:ascii="Arial" w:eastAsia="CIDFont+F2" w:hAnsi="Arial" w:cs="Arial"/>
          <w:b/>
          <w:bCs/>
          <w:lang w:eastAsia="en-US" w:bidi="ar-SA"/>
        </w:rPr>
      </w:pPr>
      <w:r w:rsidRPr="000465ED">
        <w:rPr>
          <w:rFonts w:ascii="Arial" w:eastAsia="CIDFont+F2" w:hAnsi="Arial" w:cs="Arial"/>
          <w:b/>
          <w:bCs/>
          <w:lang w:eastAsia="en-US" w:bidi="ar-SA"/>
        </w:rPr>
        <w:t>Aktivity podporované v programu</w:t>
      </w:r>
    </w:p>
    <w:p w14:paraId="63AC8492"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Nastavení systému a rozvoje využívání OZE.</w:t>
      </w:r>
    </w:p>
    <w:p w14:paraId="6C66D0BE" w14:textId="77777777" w:rsidR="002F776E" w:rsidRPr="000465ED" w:rsidRDefault="002F776E" w:rsidP="002F776E">
      <w:pPr>
        <w:widowControl/>
        <w:adjustRightInd w:val="0"/>
        <w:rPr>
          <w:rFonts w:ascii="Arial" w:eastAsia="CIDFont+F2" w:hAnsi="Arial" w:cs="Arial"/>
          <w:lang w:eastAsia="en-US" w:bidi="ar-SA"/>
        </w:rPr>
      </w:pPr>
    </w:p>
    <w:p w14:paraId="3F6304F5"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Rozvoj komunitní energetiky.</w:t>
      </w:r>
    </w:p>
    <w:p w14:paraId="54C1EF43" w14:textId="77777777" w:rsidR="002F776E" w:rsidRPr="000465ED" w:rsidRDefault="002F776E" w:rsidP="002F776E">
      <w:pPr>
        <w:widowControl/>
        <w:adjustRightInd w:val="0"/>
        <w:rPr>
          <w:rFonts w:ascii="Arial" w:eastAsia="CIDFont+F2" w:hAnsi="Arial" w:cs="Arial"/>
          <w:lang w:eastAsia="en-US" w:bidi="ar-SA"/>
        </w:rPr>
      </w:pPr>
    </w:p>
    <w:p w14:paraId="2F04C963"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Rozvoj nových a netradičních řešení v energetice.</w:t>
      </w:r>
    </w:p>
    <w:p w14:paraId="65AEB1F4" w14:textId="77777777" w:rsidR="002F776E" w:rsidRPr="000465ED" w:rsidRDefault="002F776E" w:rsidP="002F776E">
      <w:pPr>
        <w:widowControl/>
        <w:adjustRightInd w:val="0"/>
        <w:rPr>
          <w:rFonts w:ascii="Arial" w:eastAsia="CIDFont+F2" w:hAnsi="Arial" w:cs="Arial"/>
          <w:lang w:eastAsia="en-US" w:bidi="ar-SA"/>
        </w:rPr>
      </w:pPr>
    </w:p>
    <w:p w14:paraId="79EDD96B" w14:textId="41151A7A"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 xml:space="preserve">Rozvoj a podpora implementace systémů pro chytrá řešení v </w:t>
      </w:r>
      <w:r w:rsidR="00F07194" w:rsidRPr="000465ED">
        <w:rPr>
          <w:rFonts w:ascii="Arial" w:eastAsia="CIDFont+F2" w:hAnsi="Arial" w:cs="Arial"/>
          <w:lang w:eastAsia="en-US" w:bidi="ar-SA"/>
        </w:rPr>
        <w:t>energetice – řízení</w:t>
      </w:r>
      <w:r w:rsidRPr="000465ED">
        <w:rPr>
          <w:rFonts w:ascii="Arial" w:eastAsia="CIDFont+F2" w:hAnsi="Arial" w:cs="Arial"/>
          <w:lang w:eastAsia="en-US" w:bidi="ar-SA"/>
        </w:rPr>
        <w:t xml:space="preserve"> spotřeby atp.</w:t>
      </w:r>
    </w:p>
    <w:p w14:paraId="34BAE0C6" w14:textId="77777777" w:rsidR="002F776E" w:rsidRPr="000465ED" w:rsidRDefault="002F776E" w:rsidP="002F776E">
      <w:pPr>
        <w:widowControl/>
        <w:adjustRightInd w:val="0"/>
        <w:rPr>
          <w:rFonts w:ascii="Arial" w:eastAsia="CIDFont+F2" w:hAnsi="Arial" w:cs="Arial"/>
          <w:lang w:eastAsia="en-US" w:bidi="ar-SA"/>
        </w:rPr>
      </w:pPr>
    </w:p>
    <w:p w14:paraId="004DCBFF"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Rozvoj a podpora systému na krajské a lokální úrovni při nakládání s odpady a jejich dalším využívání.</w:t>
      </w:r>
    </w:p>
    <w:p w14:paraId="4397B4BA" w14:textId="77777777" w:rsidR="002F776E" w:rsidRDefault="002F776E" w:rsidP="002F776E">
      <w:pPr>
        <w:widowControl/>
        <w:adjustRightInd w:val="0"/>
        <w:rPr>
          <w:rFonts w:ascii="Arial" w:eastAsia="CIDFont+F2" w:hAnsi="Arial" w:cs="Arial"/>
          <w:lang w:eastAsia="en-US" w:bidi="ar-SA"/>
        </w:rPr>
      </w:pPr>
    </w:p>
    <w:p w14:paraId="2DFD1B2A"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Rozvoj a podpora cirkulární ekonomiky – materiálového využití odpadů od základní informační osvěty</w:t>
      </w:r>
      <w:r>
        <w:rPr>
          <w:rFonts w:ascii="Arial" w:eastAsia="CIDFont+F2" w:hAnsi="Arial" w:cs="Arial"/>
          <w:lang w:eastAsia="en-US" w:bidi="ar-SA"/>
        </w:rPr>
        <w:t xml:space="preserve"> </w:t>
      </w:r>
      <w:r w:rsidRPr="000465ED">
        <w:rPr>
          <w:rFonts w:ascii="Arial" w:eastAsia="CIDFont+F2" w:hAnsi="Arial" w:cs="Arial"/>
          <w:lang w:eastAsia="en-US" w:bidi="ar-SA"/>
        </w:rPr>
        <w:t>až po konkrétní řešení při využívání odpadů ve vazbě na stávající či nově vznikající produktové řetězce.</w:t>
      </w:r>
    </w:p>
    <w:p w14:paraId="6207E915" w14:textId="77777777" w:rsidR="002F776E" w:rsidRPr="000465ED" w:rsidRDefault="002F776E" w:rsidP="002F776E">
      <w:pPr>
        <w:widowControl/>
        <w:adjustRightInd w:val="0"/>
        <w:rPr>
          <w:rFonts w:ascii="Arial" w:eastAsia="CIDFont+F2" w:hAnsi="Arial" w:cs="Arial"/>
          <w:lang w:eastAsia="en-US" w:bidi="ar-SA"/>
        </w:rPr>
      </w:pPr>
    </w:p>
    <w:p w14:paraId="6485A7C3"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Rozvoj a podpora procesů a řešení směřujících k energetickým úsporám</w:t>
      </w:r>
      <w:r>
        <w:rPr>
          <w:rFonts w:ascii="Arial" w:eastAsia="CIDFont+F2" w:hAnsi="Arial" w:cs="Arial"/>
          <w:lang w:eastAsia="en-US" w:bidi="ar-SA"/>
        </w:rPr>
        <w:t>.</w:t>
      </w:r>
    </w:p>
    <w:p w14:paraId="7681DB92" w14:textId="77777777" w:rsidR="002F776E" w:rsidRPr="000465ED" w:rsidRDefault="002F776E" w:rsidP="002F776E">
      <w:pPr>
        <w:widowControl/>
        <w:adjustRightInd w:val="0"/>
        <w:rPr>
          <w:rFonts w:ascii="Arial" w:eastAsia="CIDFont+F2" w:hAnsi="Arial" w:cs="Arial"/>
          <w:lang w:eastAsia="en-US" w:bidi="ar-SA"/>
        </w:rPr>
      </w:pPr>
    </w:p>
    <w:p w14:paraId="6ED17A47"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 xml:space="preserve">Podpora </w:t>
      </w:r>
      <w:proofErr w:type="spellStart"/>
      <w:r w:rsidRPr="000465ED">
        <w:rPr>
          <w:rFonts w:ascii="Arial" w:eastAsia="CIDFont+F2" w:hAnsi="Arial" w:cs="Arial"/>
          <w:lang w:eastAsia="en-US" w:bidi="ar-SA"/>
        </w:rPr>
        <w:t>battery</w:t>
      </w:r>
      <w:proofErr w:type="spellEnd"/>
      <w:r w:rsidRPr="000465ED">
        <w:rPr>
          <w:rFonts w:ascii="Arial" w:eastAsia="CIDFont+F2" w:hAnsi="Arial" w:cs="Arial"/>
          <w:lang w:eastAsia="en-US" w:bidi="ar-SA"/>
        </w:rPr>
        <w:t xml:space="preserve"> </w:t>
      </w:r>
      <w:proofErr w:type="spellStart"/>
      <w:r w:rsidRPr="000465ED">
        <w:rPr>
          <w:rFonts w:ascii="Arial" w:eastAsia="CIDFont+F2" w:hAnsi="Arial" w:cs="Arial"/>
          <w:lang w:eastAsia="en-US" w:bidi="ar-SA"/>
        </w:rPr>
        <w:t>value</w:t>
      </w:r>
      <w:proofErr w:type="spellEnd"/>
      <w:r w:rsidRPr="000465ED">
        <w:rPr>
          <w:rFonts w:ascii="Arial" w:eastAsia="CIDFont+F2" w:hAnsi="Arial" w:cs="Arial"/>
          <w:lang w:eastAsia="en-US" w:bidi="ar-SA"/>
        </w:rPr>
        <w:t xml:space="preserve"> </w:t>
      </w:r>
      <w:proofErr w:type="spellStart"/>
      <w:r w:rsidRPr="000465ED">
        <w:rPr>
          <w:rFonts w:ascii="Arial" w:eastAsia="CIDFont+F2" w:hAnsi="Arial" w:cs="Arial"/>
          <w:lang w:eastAsia="en-US" w:bidi="ar-SA"/>
        </w:rPr>
        <w:t>chain</w:t>
      </w:r>
      <w:proofErr w:type="spellEnd"/>
      <w:r>
        <w:rPr>
          <w:rFonts w:ascii="Arial" w:eastAsia="CIDFont+F2" w:hAnsi="Arial" w:cs="Arial"/>
          <w:lang w:eastAsia="en-US" w:bidi="ar-SA"/>
        </w:rPr>
        <w:t>.</w:t>
      </w:r>
    </w:p>
    <w:p w14:paraId="754CFAF0" w14:textId="77777777" w:rsidR="002F776E" w:rsidRPr="000465ED" w:rsidRDefault="002F776E" w:rsidP="002F776E">
      <w:pPr>
        <w:widowControl/>
        <w:adjustRightInd w:val="0"/>
        <w:rPr>
          <w:rFonts w:ascii="Arial" w:eastAsia="CIDFont+F2" w:hAnsi="Arial" w:cs="Arial"/>
          <w:lang w:eastAsia="en-US" w:bidi="ar-SA"/>
        </w:rPr>
      </w:pPr>
    </w:p>
    <w:p w14:paraId="2543C0DA" w14:textId="77777777" w:rsidR="002F776E" w:rsidRPr="008D464C" w:rsidRDefault="002F776E" w:rsidP="002F776E">
      <w:pPr>
        <w:spacing w:line="259" w:lineRule="auto"/>
        <w:jc w:val="both"/>
        <w:rPr>
          <w:rFonts w:ascii="Arial" w:eastAsiaTheme="minorHAnsi" w:hAnsi="Arial" w:cs="Arial"/>
          <w:b/>
          <w:lang w:eastAsia="en-US" w:bidi="ar-SA"/>
        </w:rPr>
      </w:pPr>
      <w:r w:rsidRPr="00C36216">
        <w:rPr>
          <w:rFonts w:ascii="Arial" w:eastAsiaTheme="minorHAnsi" w:hAnsi="Arial" w:cs="Arial"/>
          <w:b/>
          <w:lang w:eastAsia="en-US" w:bidi="ar-SA"/>
        </w:rPr>
        <w:t>Schémata podpory</w:t>
      </w:r>
    </w:p>
    <w:p w14:paraId="334A21D2" w14:textId="77777777" w:rsidR="002F776E" w:rsidRPr="00860BED" w:rsidRDefault="002F776E" w:rsidP="002F776E">
      <w:pPr>
        <w:pStyle w:val="Odstavecseseznamem"/>
        <w:numPr>
          <w:ilvl w:val="0"/>
          <w:numId w:val="2"/>
        </w:numPr>
        <w:spacing w:before="0" w:line="259" w:lineRule="auto"/>
        <w:ind w:hanging="436"/>
        <w:jc w:val="both"/>
        <w:rPr>
          <w:rFonts w:ascii="Arial" w:hAnsi="Arial" w:cs="Arial"/>
        </w:rPr>
      </w:pPr>
      <w:r w:rsidRPr="00C36216">
        <w:rPr>
          <w:rFonts w:ascii="Arial" w:hAnsi="Arial" w:cs="Arial"/>
        </w:rPr>
        <w:t>Tematické výzvy.</w:t>
      </w:r>
    </w:p>
    <w:p w14:paraId="3E0038BA" w14:textId="77777777" w:rsidR="002F776E" w:rsidRDefault="002F776E" w:rsidP="002F776E">
      <w:pPr>
        <w:pStyle w:val="Odstavecseseznamem"/>
        <w:numPr>
          <w:ilvl w:val="0"/>
          <w:numId w:val="2"/>
        </w:numPr>
        <w:spacing w:before="0" w:line="259" w:lineRule="auto"/>
        <w:ind w:hanging="436"/>
        <w:jc w:val="both"/>
        <w:rPr>
          <w:rFonts w:ascii="Arial" w:hAnsi="Arial" w:cs="Arial"/>
        </w:rPr>
      </w:pPr>
      <w:r w:rsidRPr="00C36216">
        <w:rPr>
          <w:rFonts w:ascii="Arial" w:hAnsi="Arial" w:cs="Arial"/>
        </w:rPr>
        <w:t>Za</w:t>
      </w:r>
      <w:r>
        <w:rPr>
          <w:rFonts w:ascii="Arial" w:hAnsi="Arial" w:cs="Arial"/>
        </w:rPr>
        <w:t>s</w:t>
      </w:r>
      <w:r w:rsidRPr="00C36216">
        <w:rPr>
          <w:rFonts w:ascii="Arial" w:hAnsi="Arial" w:cs="Arial"/>
        </w:rPr>
        <w:t>třešující projekt</w:t>
      </w:r>
      <w:r>
        <w:rPr>
          <w:rFonts w:ascii="Arial" w:hAnsi="Arial" w:cs="Arial"/>
        </w:rPr>
        <w:t>y</w:t>
      </w:r>
      <w:r w:rsidRPr="00C36216">
        <w:rPr>
          <w:rFonts w:ascii="Arial" w:hAnsi="Arial" w:cs="Arial"/>
        </w:rPr>
        <w:t>.</w:t>
      </w:r>
    </w:p>
    <w:p w14:paraId="298CFD55" w14:textId="77777777" w:rsidR="002F776E" w:rsidRDefault="002F776E" w:rsidP="002F776E">
      <w:pPr>
        <w:pStyle w:val="Odstavecseseznamem"/>
        <w:numPr>
          <w:ilvl w:val="0"/>
          <w:numId w:val="2"/>
        </w:numPr>
        <w:spacing w:before="0" w:line="259" w:lineRule="auto"/>
        <w:ind w:hanging="436"/>
        <w:jc w:val="both"/>
        <w:rPr>
          <w:rFonts w:ascii="Arial" w:hAnsi="Arial" w:cs="Arial"/>
        </w:rPr>
      </w:pPr>
      <w:r w:rsidRPr="00C36216">
        <w:rPr>
          <w:rFonts w:ascii="Arial" w:hAnsi="Arial" w:cs="Arial"/>
        </w:rPr>
        <w:t>Strategické projekty</w:t>
      </w:r>
      <w:r>
        <w:rPr>
          <w:rFonts w:ascii="Arial" w:hAnsi="Arial" w:cs="Arial"/>
        </w:rPr>
        <w:t>.</w:t>
      </w:r>
    </w:p>
    <w:p w14:paraId="3411E29E" w14:textId="72E198BD" w:rsidR="002F776E" w:rsidRDefault="002F776E" w:rsidP="002F776E">
      <w:pPr>
        <w:widowControl/>
        <w:adjustRightInd w:val="0"/>
        <w:rPr>
          <w:rFonts w:ascii="Arial" w:eastAsia="CIDFont+F2" w:hAnsi="Arial" w:cs="Arial"/>
          <w:lang w:eastAsia="en-US" w:bidi="ar-SA"/>
        </w:rPr>
      </w:pPr>
    </w:p>
    <w:p w14:paraId="40371A2D" w14:textId="77777777" w:rsidR="00486E11" w:rsidRPr="006336D5" w:rsidRDefault="00486E11" w:rsidP="00486E11">
      <w:pPr>
        <w:spacing w:line="259" w:lineRule="auto"/>
        <w:jc w:val="both"/>
        <w:rPr>
          <w:rFonts w:ascii="Arial" w:hAnsi="Arial" w:cs="Arial"/>
          <w:b/>
          <w:bCs/>
        </w:rPr>
      </w:pPr>
      <w:r w:rsidRPr="006336D5">
        <w:rPr>
          <w:rFonts w:ascii="Arial" w:hAnsi="Arial" w:cs="Arial"/>
          <w:b/>
          <w:bCs/>
        </w:rPr>
        <w:t>Plánované využití finančních nástrojů</w:t>
      </w:r>
    </w:p>
    <w:p w14:paraId="1CF41966" w14:textId="77777777" w:rsidR="00486E11" w:rsidRDefault="00486E11" w:rsidP="00486E11">
      <w:pPr>
        <w:widowControl/>
        <w:adjustRightInd w:val="0"/>
        <w:rPr>
          <w:rFonts w:ascii="Arial" w:eastAsia="CIDFont+F2" w:hAnsi="Arial" w:cs="Arial"/>
          <w:lang w:eastAsia="en-US" w:bidi="ar-SA"/>
        </w:rPr>
      </w:pPr>
      <w:r>
        <w:rPr>
          <w:rFonts w:ascii="Arial" w:eastAsia="CIDFont+F2" w:hAnsi="Arial" w:cs="Arial"/>
          <w:lang w:eastAsia="en-US" w:bidi="ar-SA"/>
        </w:rPr>
        <w:t>Pilíř 2 a 3</w:t>
      </w:r>
    </w:p>
    <w:p w14:paraId="53AD738F" w14:textId="77777777" w:rsidR="00486E11" w:rsidRPr="000465ED" w:rsidRDefault="00486E11" w:rsidP="002F776E">
      <w:pPr>
        <w:widowControl/>
        <w:adjustRightInd w:val="0"/>
        <w:rPr>
          <w:rFonts w:ascii="Arial" w:eastAsia="CIDFont+F2" w:hAnsi="Arial" w:cs="Arial"/>
          <w:lang w:eastAsia="en-US" w:bidi="ar-SA"/>
        </w:rPr>
      </w:pPr>
    </w:p>
    <w:p w14:paraId="2D2FA450" w14:textId="77777777" w:rsidR="002F776E" w:rsidRPr="000465ED" w:rsidRDefault="002F776E" w:rsidP="002F776E">
      <w:pPr>
        <w:widowControl/>
        <w:adjustRightInd w:val="0"/>
        <w:rPr>
          <w:rFonts w:ascii="Arial" w:eastAsia="CIDFont+F2" w:hAnsi="Arial" w:cs="Arial"/>
          <w:b/>
          <w:bCs/>
          <w:lang w:eastAsia="en-US" w:bidi="ar-SA"/>
        </w:rPr>
      </w:pPr>
      <w:r w:rsidRPr="000465ED">
        <w:rPr>
          <w:rFonts w:ascii="Arial" w:eastAsia="CIDFont+F2" w:hAnsi="Arial" w:cs="Arial"/>
          <w:b/>
          <w:bCs/>
          <w:lang w:eastAsia="en-US" w:bidi="ar-SA"/>
        </w:rPr>
        <w:t>Indikátor výstupu</w:t>
      </w:r>
    </w:p>
    <w:p w14:paraId="17BF4D88" w14:textId="77777777" w:rsidR="002F776E" w:rsidRDefault="002F776E" w:rsidP="002F776E">
      <w:pPr>
        <w:widowControl/>
        <w:adjustRightInd w:val="0"/>
        <w:rPr>
          <w:rFonts w:ascii="Arial" w:eastAsia="CIDFont+F2" w:hAnsi="Arial" w:cs="Arial"/>
          <w:lang w:eastAsia="en-US" w:bidi="ar-SA"/>
        </w:rPr>
      </w:pPr>
      <w:r w:rsidRPr="000465ED">
        <w:rPr>
          <w:rFonts w:ascii="Arial" w:eastAsia="CIDFont+F2" w:hAnsi="Arial" w:cs="Arial"/>
          <w:lang w:eastAsia="en-US" w:bidi="ar-SA"/>
        </w:rPr>
        <w:t>RCO 22 zvýšení kapacity pro výrobu energie z obnovitelných zdrojů (z toho: elektřina, teplo)</w:t>
      </w:r>
    </w:p>
    <w:p w14:paraId="210E244A" w14:textId="77777777" w:rsidR="002F776E" w:rsidRPr="000465ED" w:rsidRDefault="002F776E" w:rsidP="002F776E">
      <w:pPr>
        <w:widowControl/>
        <w:adjustRightInd w:val="0"/>
        <w:rPr>
          <w:rFonts w:ascii="Arial" w:eastAsia="CIDFont+F2" w:hAnsi="Arial" w:cs="Arial"/>
          <w:lang w:eastAsia="en-US" w:bidi="ar-SA"/>
        </w:rPr>
      </w:pPr>
    </w:p>
    <w:p w14:paraId="3692E21B" w14:textId="77777777" w:rsidR="002F776E" w:rsidRPr="000465ED" w:rsidRDefault="002F776E" w:rsidP="002F776E">
      <w:pPr>
        <w:widowControl/>
        <w:adjustRightInd w:val="0"/>
        <w:rPr>
          <w:rFonts w:ascii="Arial" w:eastAsia="CIDFont+F2" w:hAnsi="Arial" w:cs="Arial"/>
          <w:b/>
          <w:bCs/>
          <w:lang w:eastAsia="en-US" w:bidi="ar-SA"/>
        </w:rPr>
      </w:pPr>
      <w:r w:rsidRPr="000465ED">
        <w:rPr>
          <w:rFonts w:ascii="Arial" w:eastAsia="CIDFont+F2" w:hAnsi="Arial" w:cs="Arial"/>
          <w:b/>
          <w:bCs/>
          <w:lang w:eastAsia="en-US" w:bidi="ar-SA"/>
        </w:rPr>
        <w:t>Indikátor vstupu</w:t>
      </w:r>
    </w:p>
    <w:p w14:paraId="3BF8FAA1" w14:textId="77777777" w:rsidR="002F776E" w:rsidRPr="000465ED" w:rsidRDefault="002F776E" w:rsidP="002F776E">
      <w:pPr>
        <w:tabs>
          <w:tab w:val="left" w:pos="5148"/>
        </w:tabs>
        <w:rPr>
          <w:rFonts w:ascii="Arial" w:hAnsi="Arial" w:cs="Arial"/>
        </w:rPr>
      </w:pPr>
      <w:r w:rsidRPr="000465ED">
        <w:rPr>
          <w:rFonts w:ascii="Arial" w:eastAsia="CIDFont+F2" w:hAnsi="Arial" w:cs="Arial"/>
          <w:lang w:eastAsia="en-US" w:bidi="ar-SA"/>
        </w:rPr>
        <w:t>RCR 31 celkové množství vyrobené energie z obnovitelných zdrojů (z toho: elektřina, teplo)</w:t>
      </w:r>
    </w:p>
    <w:p w14:paraId="65290905" w14:textId="77777777" w:rsidR="002F776E" w:rsidRPr="007E6696" w:rsidRDefault="002F776E" w:rsidP="00C36216">
      <w:pPr>
        <w:jc w:val="both"/>
        <w:rPr>
          <w:rFonts w:ascii="Arial" w:eastAsiaTheme="minorHAnsi" w:hAnsi="Arial" w:cs="Arial"/>
          <w:b/>
          <w:iCs/>
          <w:lang w:eastAsia="en-US" w:bidi="ar-SA"/>
        </w:rPr>
      </w:pPr>
    </w:p>
    <w:p w14:paraId="36F4DF3A" w14:textId="77777777" w:rsidR="00C36216" w:rsidRDefault="00C36216" w:rsidP="00C36216">
      <w:pPr>
        <w:jc w:val="both"/>
        <w:rPr>
          <w:b/>
          <w:i/>
          <w:sz w:val="24"/>
          <w:szCs w:val="24"/>
          <w:u w:val="single"/>
          <w:lang w:eastAsia="en-US" w:bidi="ar-SA"/>
        </w:rPr>
      </w:pPr>
      <w:r w:rsidRPr="00C90408">
        <w:rPr>
          <w:rFonts w:ascii="Arial" w:eastAsiaTheme="minorHAnsi" w:hAnsi="Arial" w:cs="Arial"/>
          <w:b/>
          <w:i/>
          <w:u w:val="single"/>
          <w:lang w:eastAsia="en-US" w:bidi="ar-SA"/>
        </w:rPr>
        <w:t>Přehled struktury oblasti podpory</w:t>
      </w:r>
      <w:r w:rsidRPr="00200405">
        <w:rPr>
          <w:b/>
          <w:i/>
          <w:sz w:val="24"/>
          <w:szCs w:val="24"/>
          <w:u w:val="single"/>
          <w:lang w:eastAsia="en-US" w:bidi="ar-SA"/>
        </w:rPr>
        <w:t>:</w:t>
      </w:r>
    </w:p>
    <w:p w14:paraId="6B2483B7" w14:textId="77777777" w:rsidR="007E6696" w:rsidRPr="007E6696" w:rsidRDefault="007E6696" w:rsidP="00C36216">
      <w:pPr>
        <w:jc w:val="both"/>
        <w:rPr>
          <w:rFonts w:ascii="Arial" w:hAnsi="Arial" w:cs="Arial"/>
          <w:bCs/>
          <w:iCs/>
          <w:lang w:eastAsia="en-US" w:bidi="ar-SA"/>
        </w:rPr>
      </w:pPr>
    </w:p>
    <w:p w14:paraId="72DE06E7" w14:textId="77777777" w:rsidR="00C36216" w:rsidRDefault="00C36216" w:rsidP="00C83B2E">
      <w:pPr>
        <w:pStyle w:val="Nadpis5"/>
        <w:numPr>
          <w:ilvl w:val="4"/>
          <w:numId w:val="5"/>
        </w:numPr>
        <w:rPr>
          <w:rFonts w:ascii="Arial" w:hAnsi="Arial" w:cs="Arial"/>
          <w:bCs/>
          <w:iCs/>
        </w:rPr>
      </w:pPr>
      <w:r w:rsidRPr="00C90408">
        <w:rPr>
          <w:rFonts w:ascii="Arial" w:hAnsi="Arial" w:cs="Arial"/>
          <w:bCs/>
          <w:iCs/>
        </w:rPr>
        <w:lastRenderedPageBreak/>
        <w:t>Specifický cíl 6.1: Nová energie</w:t>
      </w:r>
    </w:p>
    <w:p w14:paraId="4ABBBCD6" w14:textId="77777777" w:rsidR="00D659F3" w:rsidRPr="00705A65" w:rsidRDefault="00D659F3" w:rsidP="00705A65">
      <w:pPr>
        <w:spacing w:line="259" w:lineRule="auto"/>
        <w:jc w:val="both"/>
        <w:rPr>
          <w:rFonts w:ascii="Arial" w:hAnsi="Arial" w:cs="Arial"/>
        </w:rPr>
      </w:pPr>
    </w:p>
    <w:p w14:paraId="1F482D65" w14:textId="77777777" w:rsidR="00D659F3" w:rsidRPr="00705A65" w:rsidRDefault="00D659F3" w:rsidP="00705A65">
      <w:pPr>
        <w:pStyle w:val="Bezmezer"/>
        <w:spacing w:line="259" w:lineRule="auto"/>
        <w:jc w:val="both"/>
        <w:rPr>
          <w:rFonts w:cs="Arial"/>
          <w:sz w:val="22"/>
        </w:rPr>
      </w:pPr>
      <w:r w:rsidRPr="00705A65">
        <w:rPr>
          <w:rFonts w:cs="Arial"/>
          <w:sz w:val="22"/>
        </w:rPr>
        <w:t>Cílem je zvýšit podíl OZE na výrobě a spotřebě energie v KVK, a to jak v produkci a spotřebě tepla, tak elektřiny, zajistit dostatečnou míru odolnosti a soběstačnosti regionu v zásobování energií a být odpovídající součástí energetické sítě České republiky.</w:t>
      </w:r>
    </w:p>
    <w:p w14:paraId="2F023264" w14:textId="61A58698" w:rsidR="00D659F3" w:rsidRDefault="00D659F3" w:rsidP="00705A65">
      <w:pPr>
        <w:pStyle w:val="Bezmezer"/>
        <w:spacing w:line="259" w:lineRule="auto"/>
        <w:jc w:val="both"/>
        <w:rPr>
          <w:rFonts w:cs="Arial"/>
          <w:sz w:val="22"/>
        </w:rPr>
      </w:pPr>
    </w:p>
    <w:p w14:paraId="262971FA" w14:textId="1F0647DC" w:rsidR="00F07194" w:rsidRDefault="00F07194" w:rsidP="00705A65">
      <w:pPr>
        <w:pStyle w:val="Bezmezer"/>
        <w:spacing w:line="259" w:lineRule="auto"/>
        <w:jc w:val="both"/>
        <w:rPr>
          <w:rFonts w:cs="Arial"/>
          <w:sz w:val="22"/>
        </w:rPr>
      </w:pPr>
    </w:p>
    <w:p w14:paraId="4EFF73B3" w14:textId="77777777" w:rsidR="00F07194" w:rsidRPr="00705A65" w:rsidRDefault="00F07194" w:rsidP="00705A65">
      <w:pPr>
        <w:pStyle w:val="Bezmezer"/>
        <w:spacing w:line="259" w:lineRule="auto"/>
        <w:jc w:val="both"/>
        <w:rPr>
          <w:rFonts w:cs="Arial"/>
          <w:sz w:val="22"/>
        </w:rPr>
      </w:pPr>
    </w:p>
    <w:p w14:paraId="0253F0BC" w14:textId="77777777" w:rsidR="00D659F3" w:rsidRPr="00705A65" w:rsidRDefault="00D659F3" w:rsidP="00705A65">
      <w:pPr>
        <w:pStyle w:val="Bezmezer"/>
        <w:spacing w:line="259" w:lineRule="auto"/>
        <w:jc w:val="both"/>
        <w:rPr>
          <w:rFonts w:eastAsia="CIDFont+F2" w:cs="Arial"/>
          <w:b/>
          <w:bCs/>
          <w:sz w:val="22"/>
        </w:rPr>
      </w:pPr>
      <w:r w:rsidRPr="00705A65">
        <w:rPr>
          <w:rFonts w:eastAsia="CIDFont+F2" w:cs="Arial"/>
          <w:b/>
          <w:bCs/>
          <w:sz w:val="22"/>
        </w:rPr>
        <w:t>Zdůvodnění</w:t>
      </w:r>
    </w:p>
    <w:p w14:paraId="69471DEF" w14:textId="77777777" w:rsidR="00D659F3" w:rsidRPr="00705A65" w:rsidRDefault="00D659F3" w:rsidP="00705A65">
      <w:pPr>
        <w:pStyle w:val="Bezmezer"/>
        <w:spacing w:line="259" w:lineRule="auto"/>
        <w:jc w:val="both"/>
        <w:rPr>
          <w:rFonts w:cs="Arial"/>
          <w:sz w:val="22"/>
        </w:rPr>
      </w:pPr>
      <w:r w:rsidRPr="00705A65">
        <w:rPr>
          <w:rFonts w:cs="Arial"/>
          <w:sz w:val="22"/>
        </w:rPr>
        <w:t>Jedná se o stěžejní přeměnu v oblasti energetiky v souvislosti s končící těžbou hnědého uhlí. Potenciál regionu je jak ve větrných elektrárnách, tak ve využití fotovoltaiky a biomasy. Rozvíjející se oblast komunitní energetiky a lokalizace osídlení v KVK dává příležitost pro posílení lokálního nakládání s energií, očekávané změny v soustavách zásobování teplem jsou příležitostí pro výměnu zdrojů vytápění za zdroje, které jsou z hlediska dosahování klimatických cílů dlouhodobě udržitelné. Potenciál pro rozvoj OZE, zejména fotovoltaiky, je jak v podnicích, tak v obcích a v jednotlivých domácnostech. Určitý potenciál na straně spotřeby je také v dopravě, ve využití elektromobility a alternativních paliv.</w:t>
      </w:r>
    </w:p>
    <w:p w14:paraId="68543829" w14:textId="77777777" w:rsidR="00D659F3" w:rsidRPr="00705A65" w:rsidRDefault="00D659F3" w:rsidP="00705A65">
      <w:pPr>
        <w:pStyle w:val="Bezmezer"/>
        <w:spacing w:line="259" w:lineRule="auto"/>
        <w:jc w:val="both"/>
        <w:rPr>
          <w:rFonts w:cs="Arial"/>
          <w:sz w:val="22"/>
        </w:rPr>
      </w:pPr>
    </w:p>
    <w:p w14:paraId="01FB61AD" w14:textId="77777777" w:rsidR="00D659F3" w:rsidRPr="00705A65" w:rsidRDefault="00D659F3" w:rsidP="00705A65">
      <w:pPr>
        <w:pStyle w:val="Bezmezer"/>
        <w:spacing w:line="259" w:lineRule="auto"/>
        <w:jc w:val="both"/>
        <w:rPr>
          <w:rFonts w:eastAsia="CIDFont+F2" w:cs="Arial"/>
          <w:b/>
          <w:bCs/>
          <w:sz w:val="22"/>
        </w:rPr>
      </w:pPr>
      <w:r w:rsidRPr="00705A65">
        <w:rPr>
          <w:rFonts w:eastAsia="CIDFont+F2" w:cs="Arial"/>
          <w:b/>
          <w:bCs/>
          <w:sz w:val="22"/>
        </w:rPr>
        <w:t>Hlavní cílové skupiny</w:t>
      </w:r>
    </w:p>
    <w:p w14:paraId="23DEE917" w14:textId="77777777" w:rsidR="00D659F3" w:rsidRPr="00705A65" w:rsidRDefault="00D659F3" w:rsidP="00705A65">
      <w:pPr>
        <w:pStyle w:val="Bezmezer"/>
        <w:spacing w:line="259" w:lineRule="auto"/>
        <w:jc w:val="both"/>
        <w:rPr>
          <w:rFonts w:cs="Arial"/>
          <w:sz w:val="22"/>
        </w:rPr>
      </w:pPr>
      <w:r w:rsidRPr="00705A65">
        <w:rPr>
          <w:rFonts w:cs="Arial"/>
          <w:sz w:val="22"/>
        </w:rPr>
        <w:t>Malé, střední a velké podniky; obce a kraj.</w:t>
      </w:r>
    </w:p>
    <w:p w14:paraId="39A0D686" w14:textId="77777777" w:rsidR="00D659F3" w:rsidRPr="00705A65" w:rsidRDefault="00D659F3" w:rsidP="00705A65">
      <w:pPr>
        <w:pStyle w:val="Bezmezer"/>
        <w:spacing w:line="259" w:lineRule="auto"/>
        <w:jc w:val="both"/>
        <w:rPr>
          <w:rFonts w:cs="Arial"/>
          <w:sz w:val="22"/>
        </w:rPr>
      </w:pPr>
    </w:p>
    <w:p w14:paraId="6A52A1E0" w14:textId="77777777" w:rsidR="00D659F3" w:rsidRPr="00705A65" w:rsidRDefault="00D659F3" w:rsidP="00705A65">
      <w:pPr>
        <w:pStyle w:val="Bezmezer"/>
        <w:spacing w:line="259" w:lineRule="auto"/>
        <w:jc w:val="both"/>
        <w:rPr>
          <w:rFonts w:eastAsia="CIDFont+F2" w:cs="Arial"/>
          <w:b/>
          <w:bCs/>
          <w:sz w:val="22"/>
        </w:rPr>
      </w:pPr>
      <w:r w:rsidRPr="00705A65">
        <w:rPr>
          <w:rFonts w:eastAsia="CIDFont+F2" w:cs="Arial"/>
          <w:b/>
          <w:bCs/>
          <w:sz w:val="22"/>
        </w:rPr>
        <w:t>Typy příjemců</w:t>
      </w:r>
    </w:p>
    <w:p w14:paraId="7F190E59" w14:textId="30CFB39F" w:rsidR="00D659F3" w:rsidRPr="00705A65" w:rsidRDefault="00D659F3" w:rsidP="00705A65">
      <w:pPr>
        <w:pStyle w:val="Bezmezer"/>
        <w:spacing w:line="259" w:lineRule="auto"/>
        <w:jc w:val="both"/>
        <w:rPr>
          <w:rFonts w:cs="Arial"/>
          <w:sz w:val="22"/>
        </w:rPr>
      </w:pPr>
      <w:r w:rsidRPr="00705A65">
        <w:rPr>
          <w:rFonts w:cs="Arial"/>
          <w:sz w:val="22"/>
        </w:rPr>
        <w:t>Obce a jimi zřizované organizace; kraj a jím zřizované nebo zakládané organizace; OSVČ; malé, střední a velké podniky; mikroregiony – svazky obcí; místní akční skupiny; občané, jejich sdružení; nestátní neziskové organizace.</w:t>
      </w:r>
    </w:p>
    <w:p w14:paraId="7F4875D2" w14:textId="77777777" w:rsidR="00D659F3" w:rsidRPr="00705A65" w:rsidRDefault="00D659F3" w:rsidP="00705A65">
      <w:pPr>
        <w:pStyle w:val="Bezmezer"/>
        <w:spacing w:line="259" w:lineRule="auto"/>
        <w:jc w:val="both"/>
        <w:rPr>
          <w:rFonts w:cs="Arial"/>
          <w:sz w:val="22"/>
        </w:rPr>
      </w:pPr>
    </w:p>
    <w:p w14:paraId="52D72F6A" w14:textId="77777777" w:rsidR="00D659F3" w:rsidRPr="00705A65" w:rsidRDefault="00D659F3" w:rsidP="00705A65">
      <w:pPr>
        <w:pStyle w:val="Bezmezer"/>
        <w:spacing w:line="259" w:lineRule="auto"/>
        <w:jc w:val="both"/>
        <w:rPr>
          <w:rFonts w:eastAsia="CIDFont+F2" w:cs="Arial"/>
          <w:b/>
          <w:bCs/>
          <w:sz w:val="22"/>
        </w:rPr>
      </w:pPr>
      <w:r w:rsidRPr="00705A65">
        <w:rPr>
          <w:rFonts w:eastAsia="CIDFont+F2" w:cs="Arial"/>
          <w:b/>
          <w:bCs/>
          <w:sz w:val="22"/>
        </w:rPr>
        <w:t>Synergie a komplementarity</w:t>
      </w:r>
    </w:p>
    <w:p w14:paraId="2442CE3A" w14:textId="77777777" w:rsidR="00D659F3" w:rsidRPr="00705A65" w:rsidRDefault="00D659F3" w:rsidP="00705A65">
      <w:pPr>
        <w:pStyle w:val="Bezmezer"/>
        <w:spacing w:line="259" w:lineRule="auto"/>
        <w:jc w:val="both"/>
        <w:rPr>
          <w:rFonts w:cs="Arial"/>
          <w:sz w:val="22"/>
        </w:rPr>
      </w:pPr>
      <w:r w:rsidRPr="00705A65">
        <w:rPr>
          <w:rFonts w:cs="Arial"/>
          <w:sz w:val="22"/>
        </w:rPr>
        <w:t>OPŽP, IROP, Modernizační fond, OP TAK, OPD.</w:t>
      </w:r>
    </w:p>
    <w:p w14:paraId="31EE3CF2" w14:textId="77777777" w:rsidR="00D659F3" w:rsidRPr="00705A65" w:rsidRDefault="00D659F3" w:rsidP="00705A65">
      <w:pPr>
        <w:pStyle w:val="Bezmezer"/>
        <w:spacing w:line="259" w:lineRule="auto"/>
        <w:jc w:val="both"/>
        <w:rPr>
          <w:rFonts w:cs="Arial"/>
          <w:sz w:val="22"/>
        </w:rPr>
      </w:pPr>
    </w:p>
    <w:p w14:paraId="1BA4DA65" w14:textId="77777777" w:rsidR="00D659F3" w:rsidRPr="00705A65" w:rsidRDefault="00D659F3" w:rsidP="00705A65">
      <w:pPr>
        <w:pStyle w:val="Bezmezer"/>
        <w:spacing w:line="259" w:lineRule="auto"/>
        <w:jc w:val="both"/>
        <w:rPr>
          <w:rFonts w:eastAsia="CIDFont+F2" w:cs="Arial"/>
          <w:b/>
          <w:bCs/>
          <w:sz w:val="22"/>
        </w:rPr>
      </w:pPr>
      <w:r w:rsidRPr="00705A65">
        <w:rPr>
          <w:rFonts w:eastAsia="CIDFont+F2" w:cs="Arial"/>
          <w:b/>
          <w:bCs/>
          <w:sz w:val="22"/>
        </w:rPr>
        <w:t>Typové intervence</w:t>
      </w:r>
    </w:p>
    <w:p w14:paraId="1E5B1D4D"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Dlouhodobý systém vyhodnocování potenciálu OZE, energetických úspor a snižování emisí skleníkových plynů.</w:t>
      </w:r>
    </w:p>
    <w:p w14:paraId="287FC6D3"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Projekty komunitní energetiky.</w:t>
      </w:r>
    </w:p>
    <w:p w14:paraId="48FB5ACD"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Informační kampaně a poradenství pro projekty komunitní energetiky.</w:t>
      </w:r>
    </w:p>
    <w:p w14:paraId="6DD7559E"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Podpora lokálních/decentrálních zdrojů obnovitelné energie v domácnostech, které není z jiných dotačních titulů.</w:t>
      </w:r>
    </w:p>
    <w:p w14:paraId="78FC84DB"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Zapojení domácností a malých obcí do instalace a/nebo využití OZE.</w:t>
      </w:r>
    </w:p>
    <w:p w14:paraId="0A81CC82"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Výměna zdrojů v centrálních zdrojích energie za OZE a alternativní zdroje.</w:t>
      </w:r>
    </w:p>
    <w:p w14:paraId="308F4FF3"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Rozvoj celokrajských sítí pro elektromobilitu, včetně podpory veřejné hromadné dopravy a železniční dopravy.</w:t>
      </w:r>
    </w:p>
    <w:p w14:paraId="04FAE403"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Posílení přenosové a distribuční soustavy s účelem zapojení OZE a nových řešení,</w:t>
      </w:r>
    </w:p>
    <w:p w14:paraId="280A0C8D"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Pobídky pro instalace a provozování OZE (elektřina, teplo, mobilita) v podnikatelských subjektech.</w:t>
      </w:r>
    </w:p>
    <w:p w14:paraId="24903F50"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 xml:space="preserve">Podpora netradičních řešení v energetice (např. </w:t>
      </w:r>
      <w:proofErr w:type="spellStart"/>
      <w:r w:rsidRPr="00705A65">
        <w:rPr>
          <w:rFonts w:cs="Arial"/>
          <w:sz w:val="22"/>
        </w:rPr>
        <w:t>agroenergetika</w:t>
      </w:r>
      <w:proofErr w:type="spellEnd"/>
      <w:r w:rsidRPr="00705A65">
        <w:rPr>
          <w:rFonts w:cs="Arial"/>
          <w:sz w:val="22"/>
        </w:rPr>
        <w:t xml:space="preserve"> či </w:t>
      </w:r>
      <w:proofErr w:type="spellStart"/>
      <w:r w:rsidRPr="00705A65">
        <w:rPr>
          <w:rFonts w:cs="Arial"/>
          <w:sz w:val="22"/>
        </w:rPr>
        <w:t>hydrovoltaika</w:t>
      </w:r>
      <w:proofErr w:type="spellEnd"/>
      <w:r w:rsidRPr="00705A65">
        <w:rPr>
          <w:rFonts w:cs="Arial"/>
          <w:sz w:val="22"/>
        </w:rPr>
        <w:t xml:space="preserve"> tam, kde je to s ohledem na environmentální dopady vhodné).</w:t>
      </w:r>
    </w:p>
    <w:p w14:paraId="4CD99B7B" w14:textId="77777777" w:rsidR="00D659F3" w:rsidRPr="00705A65" w:rsidRDefault="00D659F3" w:rsidP="00C83B2E">
      <w:pPr>
        <w:pStyle w:val="Bezmezer"/>
        <w:numPr>
          <w:ilvl w:val="0"/>
          <w:numId w:val="30"/>
        </w:numPr>
        <w:spacing w:line="259" w:lineRule="auto"/>
        <w:ind w:left="714" w:hanging="430"/>
        <w:jc w:val="both"/>
        <w:rPr>
          <w:rFonts w:cs="Arial"/>
          <w:sz w:val="22"/>
        </w:rPr>
      </w:pPr>
      <w:proofErr w:type="spellStart"/>
      <w:r w:rsidRPr="00705A65">
        <w:rPr>
          <w:rFonts w:cs="Arial"/>
          <w:sz w:val="22"/>
        </w:rPr>
        <w:t>Battery</w:t>
      </w:r>
      <w:proofErr w:type="spellEnd"/>
      <w:r w:rsidRPr="00705A65">
        <w:rPr>
          <w:rFonts w:cs="Arial"/>
          <w:sz w:val="22"/>
        </w:rPr>
        <w:t xml:space="preserve"> </w:t>
      </w:r>
      <w:proofErr w:type="spellStart"/>
      <w:r w:rsidRPr="00705A65">
        <w:rPr>
          <w:rFonts w:cs="Arial"/>
          <w:sz w:val="22"/>
        </w:rPr>
        <w:t>value</w:t>
      </w:r>
      <w:proofErr w:type="spellEnd"/>
      <w:r w:rsidRPr="00705A65">
        <w:rPr>
          <w:rFonts w:cs="Arial"/>
          <w:sz w:val="22"/>
        </w:rPr>
        <w:t xml:space="preserve"> </w:t>
      </w:r>
      <w:proofErr w:type="spellStart"/>
      <w:r w:rsidRPr="00705A65">
        <w:rPr>
          <w:rFonts w:cs="Arial"/>
          <w:sz w:val="22"/>
        </w:rPr>
        <w:t>chain</w:t>
      </w:r>
      <w:proofErr w:type="spellEnd"/>
      <w:r w:rsidRPr="00705A65">
        <w:rPr>
          <w:rFonts w:cs="Arial"/>
          <w:sz w:val="22"/>
        </w:rPr>
        <w:t xml:space="preserve"> – část OZE, zdroje pro OZE.</w:t>
      </w:r>
    </w:p>
    <w:p w14:paraId="532E9918" w14:textId="77777777" w:rsidR="00D659F3" w:rsidRPr="00705A65" w:rsidRDefault="00D659F3" w:rsidP="00C83B2E">
      <w:pPr>
        <w:pStyle w:val="Bezmezer"/>
        <w:numPr>
          <w:ilvl w:val="0"/>
          <w:numId w:val="30"/>
        </w:numPr>
        <w:spacing w:line="259" w:lineRule="auto"/>
        <w:ind w:left="714" w:hanging="430"/>
        <w:jc w:val="both"/>
        <w:rPr>
          <w:rFonts w:cs="Arial"/>
          <w:sz w:val="22"/>
        </w:rPr>
      </w:pPr>
      <w:r w:rsidRPr="00705A65">
        <w:rPr>
          <w:rFonts w:cs="Arial"/>
          <w:sz w:val="22"/>
        </w:rPr>
        <w:t>SMART řešení v decentrální energetice.</w:t>
      </w:r>
    </w:p>
    <w:p w14:paraId="3DB41EA3" w14:textId="77777777" w:rsidR="00D659F3" w:rsidRPr="00705A65" w:rsidRDefault="00D659F3" w:rsidP="00C83B2E">
      <w:pPr>
        <w:pStyle w:val="Bezmezer"/>
        <w:numPr>
          <w:ilvl w:val="0"/>
          <w:numId w:val="30"/>
        </w:numPr>
        <w:spacing w:line="259" w:lineRule="auto"/>
        <w:ind w:left="714" w:hanging="430"/>
        <w:jc w:val="both"/>
        <w:rPr>
          <w:rFonts w:eastAsia="CIDFont+F2" w:cs="Arial"/>
          <w:sz w:val="22"/>
        </w:rPr>
      </w:pPr>
      <w:r w:rsidRPr="00705A65">
        <w:rPr>
          <w:rFonts w:cs="Arial"/>
          <w:sz w:val="22"/>
        </w:rPr>
        <w:t>Vytvoření znalostního zázemí pro výzkum v oblasti decentralizované energetiky.</w:t>
      </w:r>
    </w:p>
    <w:p w14:paraId="420822CA" w14:textId="77777777" w:rsidR="00D659F3" w:rsidRPr="00705A65" w:rsidRDefault="00D659F3" w:rsidP="00705A65">
      <w:pPr>
        <w:spacing w:line="259" w:lineRule="auto"/>
        <w:jc w:val="both"/>
      </w:pPr>
    </w:p>
    <w:p w14:paraId="4D2B757A" w14:textId="77777777" w:rsidR="00C36216" w:rsidRDefault="00C36216" w:rsidP="00C83B2E">
      <w:pPr>
        <w:pStyle w:val="Nadpis5"/>
        <w:numPr>
          <w:ilvl w:val="4"/>
          <w:numId w:val="5"/>
        </w:numPr>
        <w:rPr>
          <w:rFonts w:ascii="Arial" w:hAnsi="Arial" w:cs="Arial"/>
          <w:bCs/>
          <w:iCs/>
        </w:rPr>
      </w:pPr>
      <w:r w:rsidRPr="00C90408">
        <w:rPr>
          <w:rFonts w:ascii="Arial" w:hAnsi="Arial" w:cs="Arial"/>
          <w:bCs/>
          <w:iCs/>
        </w:rPr>
        <w:t>Specifický cíl 6.2 Úspory energie</w:t>
      </w:r>
    </w:p>
    <w:p w14:paraId="174697D9" w14:textId="77777777" w:rsidR="009A263B" w:rsidRPr="00705A65" w:rsidRDefault="009A263B" w:rsidP="00705A65">
      <w:pPr>
        <w:spacing w:line="259" w:lineRule="auto"/>
        <w:rPr>
          <w:rFonts w:ascii="Arial" w:hAnsi="Arial" w:cs="Arial"/>
        </w:rPr>
      </w:pPr>
    </w:p>
    <w:p w14:paraId="0A3C2119" w14:textId="77777777" w:rsidR="009A263B" w:rsidRPr="00705A65" w:rsidRDefault="009A263B" w:rsidP="00705A65">
      <w:pPr>
        <w:pStyle w:val="Bezmezer"/>
        <w:spacing w:line="259" w:lineRule="auto"/>
        <w:jc w:val="both"/>
        <w:rPr>
          <w:rFonts w:cs="Arial"/>
          <w:sz w:val="22"/>
        </w:rPr>
      </w:pPr>
      <w:r w:rsidRPr="00705A65">
        <w:rPr>
          <w:rFonts w:cs="Arial"/>
          <w:sz w:val="22"/>
        </w:rPr>
        <w:lastRenderedPageBreak/>
        <w:t>Cílem je dosáhnout co nejvyšších úspor ve spotřebě energie a snížení emisí znečišťujících látek a skleníkových plynů, včetně růstu podílu aktivních budov na celkové energetické bilanci regionu.</w:t>
      </w:r>
    </w:p>
    <w:p w14:paraId="3FCE7793" w14:textId="77777777" w:rsidR="009A263B" w:rsidRPr="00705A65" w:rsidRDefault="009A263B" w:rsidP="00705A65">
      <w:pPr>
        <w:pStyle w:val="Bezmezer"/>
        <w:spacing w:line="259" w:lineRule="auto"/>
        <w:jc w:val="both"/>
        <w:rPr>
          <w:rFonts w:cs="Arial"/>
          <w:sz w:val="22"/>
        </w:rPr>
      </w:pPr>
    </w:p>
    <w:p w14:paraId="6ECE24C8" w14:textId="77777777" w:rsidR="009A263B" w:rsidRPr="00705A65" w:rsidRDefault="009A263B" w:rsidP="00705A65">
      <w:pPr>
        <w:pStyle w:val="Bezmezer"/>
        <w:spacing w:line="259" w:lineRule="auto"/>
        <w:jc w:val="both"/>
        <w:rPr>
          <w:rFonts w:eastAsia="CIDFont+F2" w:cs="Arial"/>
          <w:b/>
          <w:bCs/>
          <w:sz w:val="22"/>
        </w:rPr>
      </w:pPr>
      <w:r w:rsidRPr="00705A65">
        <w:rPr>
          <w:rFonts w:eastAsia="CIDFont+F2" w:cs="Arial"/>
          <w:b/>
          <w:bCs/>
          <w:sz w:val="22"/>
        </w:rPr>
        <w:t>Zdůvodnění</w:t>
      </w:r>
    </w:p>
    <w:p w14:paraId="7565F973" w14:textId="77777777" w:rsidR="009A263B" w:rsidRPr="00705A65" w:rsidRDefault="009A263B" w:rsidP="00705A65">
      <w:pPr>
        <w:pStyle w:val="Bezmezer"/>
        <w:spacing w:line="259" w:lineRule="auto"/>
        <w:jc w:val="both"/>
        <w:rPr>
          <w:rFonts w:cs="Arial"/>
          <w:sz w:val="22"/>
        </w:rPr>
      </w:pPr>
      <w:r w:rsidRPr="00705A65">
        <w:rPr>
          <w:rFonts w:cs="Arial"/>
          <w:sz w:val="22"/>
        </w:rPr>
        <w:t>Jak bylo uvedeno výše, je bytový fond a obecně fond budov v KVK poměrně starý, tedy s vysokými nároky na energie a vysokou pravděpodobností potřebné renovace. To dává příležitost k „energetické transformaci“ sektoru bydlení a je potenciálem pro výstavbu v pasivním standardu, resp. Dosažení kladné energetické bilance v budovách. Vysoký potenciál je rovněž v průmyslových provozech, v rozvodných soustavách CZT. Úspor energie lze dosáhnout rovněž také vhodným energetickým managementem. Potenciál úspor energie je nepochybně vyšší, než uvádí Územní energetická koncepce Karlovarského kraje, aktualizace 2017–2042. Rozhodující jsou však náklady na jejich dosažení a potenciální úspora emisí skleníkových plynů.</w:t>
      </w:r>
    </w:p>
    <w:p w14:paraId="641FA716" w14:textId="77777777" w:rsidR="009A263B" w:rsidRPr="00705A65" w:rsidRDefault="009A263B" w:rsidP="00705A65">
      <w:pPr>
        <w:pStyle w:val="Bezmezer"/>
        <w:spacing w:line="259" w:lineRule="auto"/>
        <w:jc w:val="both"/>
        <w:rPr>
          <w:rFonts w:cs="Arial"/>
          <w:sz w:val="22"/>
        </w:rPr>
      </w:pPr>
    </w:p>
    <w:p w14:paraId="2D59F001" w14:textId="77777777" w:rsidR="009A263B" w:rsidRPr="00705A65" w:rsidRDefault="009A263B" w:rsidP="00705A65">
      <w:pPr>
        <w:pStyle w:val="Bezmezer"/>
        <w:spacing w:line="259" w:lineRule="auto"/>
        <w:jc w:val="both"/>
        <w:rPr>
          <w:rFonts w:eastAsia="CIDFont+F2" w:cs="Arial"/>
          <w:b/>
          <w:bCs/>
          <w:sz w:val="22"/>
        </w:rPr>
      </w:pPr>
      <w:r w:rsidRPr="00705A65">
        <w:rPr>
          <w:rFonts w:eastAsia="CIDFont+F2" w:cs="Arial"/>
          <w:b/>
          <w:bCs/>
          <w:sz w:val="22"/>
        </w:rPr>
        <w:t>Hlavní cílové skupiny</w:t>
      </w:r>
    </w:p>
    <w:p w14:paraId="6E591740" w14:textId="77777777" w:rsidR="009A263B" w:rsidRPr="00705A65" w:rsidRDefault="009A263B" w:rsidP="00705A65">
      <w:pPr>
        <w:pStyle w:val="Bezmezer"/>
        <w:spacing w:line="259" w:lineRule="auto"/>
        <w:jc w:val="both"/>
        <w:rPr>
          <w:rFonts w:cs="Arial"/>
          <w:sz w:val="22"/>
        </w:rPr>
      </w:pPr>
      <w:r w:rsidRPr="00705A65">
        <w:rPr>
          <w:rFonts w:cs="Arial"/>
          <w:sz w:val="22"/>
        </w:rPr>
        <w:t>Malé, střední a velké podniky; obce a kraj.</w:t>
      </w:r>
    </w:p>
    <w:p w14:paraId="6ADDD7A0" w14:textId="77777777" w:rsidR="009A263B" w:rsidRPr="00705A65" w:rsidRDefault="009A263B" w:rsidP="00705A65">
      <w:pPr>
        <w:pStyle w:val="Bezmezer"/>
        <w:spacing w:line="259" w:lineRule="auto"/>
        <w:jc w:val="both"/>
        <w:rPr>
          <w:rFonts w:cs="Arial"/>
          <w:sz w:val="22"/>
        </w:rPr>
      </w:pPr>
    </w:p>
    <w:p w14:paraId="5BA60C2F" w14:textId="77777777" w:rsidR="009A263B" w:rsidRPr="00705A65" w:rsidRDefault="009A263B" w:rsidP="00705A65">
      <w:pPr>
        <w:pStyle w:val="Bezmezer"/>
        <w:spacing w:line="259" w:lineRule="auto"/>
        <w:jc w:val="both"/>
        <w:rPr>
          <w:rFonts w:eastAsia="CIDFont+F2" w:cs="Arial"/>
          <w:b/>
          <w:bCs/>
          <w:sz w:val="22"/>
        </w:rPr>
      </w:pPr>
      <w:r w:rsidRPr="00705A65">
        <w:rPr>
          <w:rFonts w:eastAsia="CIDFont+F2" w:cs="Arial"/>
          <w:b/>
          <w:bCs/>
          <w:sz w:val="22"/>
        </w:rPr>
        <w:t>Typy příjemců</w:t>
      </w:r>
    </w:p>
    <w:p w14:paraId="0C2E590B" w14:textId="77777777" w:rsidR="009A263B" w:rsidRPr="00705A65" w:rsidRDefault="009A263B" w:rsidP="00705A65">
      <w:pPr>
        <w:pStyle w:val="Bezmezer"/>
        <w:spacing w:line="259" w:lineRule="auto"/>
        <w:jc w:val="both"/>
        <w:rPr>
          <w:rFonts w:eastAsia="CIDFont+F2" w:cs="Arial"/>
          <w:b/>
          <w:bCs/>
          <w:sz w:val="22"/>
        </w:rPr>
      </w:pPr>
    </w:p>
    <w:p w14:paraId="691AB909" w14:textId="2488FF6E" w:rsidR="009A263B" w:rsidRPr="00705A65" w:rsidRDefault="009A263B" w:rsidP="00705A65">
      <w:pPr>
        <w:pStyle w:val="Bezmezer"/>
        <w:spacing w:line="259" w:lineRule="auto"/>
        <w:jc w:val="both"/>
        <w:rPr>
          <w:rFonts w:cs="Arial"/>
          <w:sz w:val="22"/>
        </w:rPr>
      </w:pPr>
      <w:r w:rsidRPr="00705A65">
        <w:rPr>
          <w:rFonts w:cs="Arial"/>
          <w:sz w:val="22"/>
        </w:rPr>
        <w:t>Obce a jimi zřizované organizace; kraj a jím zřizované nebo zakládané organizace; malé, střední a velké podniky; mikroregiony – svazky obcí; místní akční skupiny; občané, jejich sdružení; nestátní neziskové organizace</w:t>
      </w:r>
      <w:r w:rsidR="006A50B0">
        <w:rPr>
          <w:rFonts w:cs="Arial"/>
          <w:sz w:val="22"/>
        </w:rPr>
        <w:t xml:space="preserve">; Správa železnic </w:t>
      </w:r>
      <w:proofErr w:type="spellStart"/>
      <w:r w:rsidR="006A50B0">
        <w:rPr>
          <w:rFonts w:cs="Arial"/>
          <w:sz w:val="22"/>
        </w:rPr>
        <w:t>s.o</w:t>
      </w:r>
      <w:proofErr w:type="spellEnd"/>
      <w:r w:rsidR="006A50B0">
        <w:rPr>
          <w:rFonts w:cs="Arial"/>
          <w:sz w:val="22"/>
        </w:rPr>
        <w:t>.</w:t>
      </w:r>
    </w:p>
    <w:p w14:paraId="41397765" w14:textId="77777777" w:rsidR="009A263B" w:rsidRPr="00705A65" w:rsidRDefault="009A263B" w:rsidP="00705A65">
      <w:pPr>
        <w:pStyle w:val="Bezmezer"/>
        <w:spacing w:line="259" w:lineRule="auto"/>
        <w:jc w:val="both"/>
        <w:rPr>
          <w:rFonts w:cs="Arial"/>
          <w:sz w:val="22"/>
        </w:rPr>
      </w:pPr>
    </w:p>
    <w:p w14:paraId="3D1A7E84" w14:textId="77777777" w:rsidR="009A263B" w:rsidRPr="00705A65" w:rsidRDefault="009A263B" w:rsidP="00705A65">
      <w:pPr>
        <w:pStyle w:val="Bezmezer"/>
        <w:spacing w:line="259" w:lineRule="auto"/>
        <w:jc w:val="both"/>
        <w:rPr>
          <w:rFonts w:eastAsia="CIDFont+F2" w:cs="Arial"/>
          <w:b/>
          <w:bCs/>
          <w:sz w:val="22"/>
        </w:rPr>
      </w:pPr>
      <w:r w:rsidRPr="00705A65">
        <w:rPr>
          <w:rFonts w:eastAsia="CIDFont+F2" w:cs="Arial"/>
          <w:b/>
          <w:bCs/>
          <w:sz w:val="22"/>
        </w:rPr>
        <w:t>Synergie a komplementarity</w:t>
      </w:r>
    </w:p>
    <w:p w14:paraId="3C745D4D" w14:textId="77777777" w:rsidR="009A263B" w:rsidRDefault="009A263B" w:rsidP="00705A65">
      <w:pPr>
        <w:pStyle w:val="Bezmezer"/>
        <w:spacing w:line="259" w:lineRule="auto"/>
        <w:jc w:val="both"/>
        <w:rPr>
          <w:rFonts w:eastAsia="CIDFont+F2" w:cs="Arial"/>
          <w:sz w:val="22"/>
        </w:rPr>
      </w:pPr>
      <w:r w:rsidRPr="00705A65">
        <w:rPr>
          <w:rFonts w:eastAsia="CIDFont+F2" w:cs="Arial"/>
          <w:sz w:val="22"/>
        </w:rPr>
        <w:t>ŽP, IROP, OP TAK.</w:t>
      </w:r>
    </w:p>
    <w:p w14:paraId="572C3A86" w14:textId="77777777" w:rsidR="00705A65" w:rsidRPr="00705A65" w:rsidRDefault="00705A65" w:rsidP="00705A65">
      <w:pPr>
        <w:pStyle w:val="Bezmezer"/>
        <w:spacing w:line="259" w:lineRule="auto"/>
        <w:jc w:val="both"/>
        <w:rPr>
          <w:rFonts w:eastAsia="CIDFont+F2" w:cs="Arial"/>
          <w:sz w:val="22"/>
        </w:rPr>
      </w:pPr>
    </w:p>
    <w:p w14:paraId="56CE0191" w14:textId="77777777" w:rsidR="009A263B" w:rsidRPr="00705A65" w:rsidRDefault="009A263B" w:rsidP="00705A65">
      <w:pPr>
        <w:pStyle w:val="Bezmezer"/>
        <w:spacing w:line="259" w:lineRule="auto"/>
        <w:jc w:val="both"/>
        <w:rPr>
          <w:rFonts w:eastAsia="CIDFont+F2" w:cs="Arial"/>
          <w:b/>
          <w:bCs/>
          <w:sz w:val="22"/>
        </w:rPr>
      </w:pPr>
      <w:r w:rsidRPr="00705A65">
        <w:rPr>
          <w:rFonts w:eastAsia="CIDFont+F2" w:cs="Arial"/>
          <w:b/>
          <w:bCs/>
          <w:sz w:val="22"/>
        </w:rPr>
        <w:t>Typové intervence</w:t>
      </w:r>
    </w:p>
    <w:p w14:paraId="381EFE2E"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Podpora zavádění prvků energetického managementu samospráv (vč. tvorby pozic energetických manažerů).</w:t>
      </w:r>
    </w:p>
    <w:p w14:paraId="1809F0C6"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Projekty energetického managementu kraje, jednotlivých měst a obcí.</w:t>
      </w:r>
    </w:p>
    <w:p w14:paraId="50668909"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Síť neziskového poradenství pro energetické úspory a snižování emisí znečišťujících látek a skleníkových plynů.</w:t>
      </w:r>
    </w:p>
    <w:p w14:paraId="08A40573"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Podpora zavádění energetického managementu na úrovni všech typů příjemců.</w:t>
      </w:r>
    </w:p>
    <w:p w14:paraId="1771C4D4"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 xml:space="preserve">Projekty ekodesignu a produktových inovací s ohledem na úspory energie a ochranu klimatu. </w:t>
      </w:r>
    </w:p>
    <w:p w14:paraId="0298A766"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Procesní inovace ke snížení energetické náročnosti.</w:t>
      </w:r>
    </w:p>
    <w:p w14:paraId="355AB83E"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Komplexní projekty zahrnující úspory a využití OZE.</w:t>
      </w:r>
    </w:p>
    <w:p w14:paraId="745AE13D"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Energeticky a klimaticky efektivní obnova bytového fondu a nová výstavba.</w:t>
      </w:r>
    </w:p>
    <w:p w14:paraId="5D7FD346"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Obnova a zvyšování efektivity sítí CZT.</w:t>
      </w:r>
    </w:p>
    <w:p w14:paraId="0BD916D9"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Úspory energie v budovách v majetku kraje.</w:t>
      </w:r>
    </w:p>
    <w:p w14:paraId="224E4452" w14:textId="77777777" w:rsidR="009A263B" w:rsidRPr="00705A65" w:rsidRDefault="009A263B" w:rsidP="00C83B2E">
      <w:pPr>
        <w:pStyle w:val="Bezmezer"/>
        <w:numPr>
          <w:ilvl w:val="0"/>
          <w:numId w:val="32"/>
        </w:numPr>
        <w:spacing w:line="259" w:lineRule="auto"/>
        <w:ind w:hanging="436"/>
        <w:jc w:val="both"/>
        <w:rPr>
          <w:rFonts w:eastAsia="CIDFont+F2" w:cs="Arial"/>
          <w:sz w:val="22"/>
        </w:rPr>
      </w:pPr>
      <w:r w:rsidRPr="00705A65">
        <w:rPr>
          <w:rFonts w:eastAsia="CIDFont+F2" w:cs="Arial"/>
          <w:sz w:val="22"/>
        </w:rPr>
        <w:t>Demonstrační projekty v oblasti úspor energie.</w:t>
      </w:r>
    </w:p>
    <w:p w14:paraId="2F9FCE30" w14:textId="77777777" w:rsidR="009A263B" w:rsidRPr="00705A65" w:rsidRDefault="009A263B" w:rsidP="00705A65">
      <w:pPr>
        <w:spacing w:line="259" w:lineRule="auto"/>
      </w:pPr>
    </w:p>
    <w:p w14:paraId="20B5DD75" w14:textId="77777777" w:rsidR="00C36216" w:rsidRDefault="00C36216" w:rsidP="00C83B2E">
      <w:pPr>
        <w:pStyle w:val="Nadpis5"/>
        <w:numPr>
          <w:ilvl w:val="4"/>
          <w:numId w:val="5"/>
        </w:numPr>
        <w:rPr>
          <w:rFonts w:ascii="Arial" w:hAnsi="Arial" w:cs="Arial"/>
          <w:bCs/>
          <w:iCs/>
        </w:rPr>
      </w:pPr>
      <w:r w:rsidRPr="00C90408">
        <w:rPr>
          <w:rFonts w:ascii="Arial" w:hAnsi="Arial" w:cs="Arial"/>
          <w:bCs/>
          <w:iCs/>
        </w:rPr>
        <w:t>Specifický cíl 6.3 Toky hmoty a recyklace</w:t>
      </w:r>
    </w:p>
    <w:p w14:paraId="7BFD990F" w14:textId="77777777" w:rsidR="00F548EC" w:rsidRPr="00705A65" w:rsidRDefault="00F548EC" w:rsidP="00705A65">
      <w:pPr>
        <w:spacing w:line="259" w:lineRule="auto"/>
        <w:rPr>
          <w:rFonts w:asciiTheme="minorHAnsi" w:hAnsiTheme="minorHAnsi" w:cstheme="minorHAnsi"/>
        </w:rPr>
      </w:pPr>
    </w:p>
    <w:p w14:paraId="4AE5C032" w14:textId="77777777" w:rsidR="00F548EC" w:rsidRPr="00705A65" w:rsidRDefault="00F548EC" w:rsidP="00705A65">
      <w:pPr>
        <w:pStyle w:val="Bezmezer"/>
        <w:spacing w:line="259" w:lineRule="auto"/>
        <w:jc w:val="both"/>
        <w:rPr>
          <w:rFonts w:cs="Arial"/>
          <w:sz w:val="22"/>
        </w:rPr>
      </w:pPr>
      <w:r w:rsidRPr="00705A65">
        <w:rPr>
          <w:rFonts w:cs="Arial"/>
          <w:sz w:val="22"/>
        </w:rPr>
        <w:t>Cílem je zvýšit podíl recyklace materiálů, lépe koordinovat toky hmoty ekonomikou kraje a podpořit jejich lokální využívání.</w:t>
      </w:r>
    </w:p>
    <w:p w14:paraId="6B0B1FCB" w14:textId="77777777" w:rsidR="00F548EC" w:rsidRPr="00705A65" w:rsidRDefault="00F548EC" w:rsidP="00705A65">
      <w:pPr>
        <w:pStyle w:val="Bezmezer"/>
        <w:spacing w:line="259" w:lineRule="auto"/>
        <w:jc w:val="both"/>
        <w:rPr>
          <w:rFonts w:cs="Arial"/>
          <w:sz w:val="22"/>
        </w:rPr>
      </w:pPr>
    </w:p>
    <w:p w14:paraId="24CFA296" w14:textId="77777777" w:rsidR="00F548EC" w:rsidRPr="00705A65" w:rsidRDefault="00F548EC" w:rsidP="00705A65">
      <w:pPr>
        <w:pStyle w:val="Bezmezer"/>
        <w:spacing w:line="259" w:lineRule="auto"/>
        <w:jc w:val="both"/>
        <w:rPr>
          <w:rFonts w:eastAsia="CIDFont+F2" w:cs="Arial"/>
          <w:b/>
          <w:bCs/>
          <w:sz w:val="22"/>
        </w:rPr>
      </w:pPr>
      <w:r w:rsidRPr="00705A65">
        <w:rPr>
          <w:rFonts w:eastAsia="CIDFont+F2" w:cs="Arial"/>
          <w:b/>
          <w:bCs/>
          <w:sz w:val="22"/>
        </w:rPr>
        <w:t>Zdůvodnění</w:t>
      </w:r>
    </w:p>
    <w:p w14:paraId="4C9D2770" w14:textId="77777777" w:rsidR="00F548EC" w:rsidRPr="00705A65" w:rsidRDefault="00F548EC" w:rsidP="00705A65">
      <w:pPr>
        <w:pStyle w:val="Bezmezer"/>
        <w:spacing w:line="259" w:lineRule="auto"/>
        <w:jc w:val="both"/>
        <w:rPr>
          <w:rFonts w:cs="Arial"/>
          <w:sz w:val="22"/>
        </w:rPr>
      </w:pPr>
      <w:r w:rsidRPr="00705A65">
        <w:rPr>
          <w:rFonts w:cs="Arial"/>
          <w:sz w:val="22"/>
        </w:rPr>
        <w:t xml:space="preserve">Využívání materiálů v místě, jejich recyklace, získání (druhotných) surovin a další využití při výrobě (ideálně výrobků s co nejvyšší přidanou hodnotou) má potenciál podpořit lokální </w:t>
      </w:r>
      <w:r w:rsidRPr="00705A65">
        <w:rPr>
          <w:rFonts w:cs="Arial"/>
          <w:sz w:val="22"/>
        </w:rPr>
        <w:lastRenderedPageBreak/>
        <w:t>ekonomiku, omezit environmentální dopady a přispět k dosahování klimatických cílů. Oddělení křivek zátěže životního prostředí a ekonomické výkonnosti (</w:t>
      </w:r>
      <w:proofErr w:type="spellStart"/>
      <w:r w:rsidRPr="00705A65">
        <w:rPr>
          <w:rFonts w:cs="Arial"/>
          <w:sz w:val="22"/>
        </w:rPr>
        <w:t>decoupling</w:t>
      </w:r>
      <w:proofErr w:type="spellEnd"/>
      <w:r w:rsidRPr="00705A65">
        <w:rPr>
          <w:rFonts w:cs="Arial"/>
          <w:sz w:val="22"/>
        </w:rPr>
        <w:t>) je cestou k udržitelnému využívání přírodních zdrojů. Se vzrůstající efektivitou nových technologií a inovativních přístupů vzrůstají možnosti, jak využít pozůstatky po těžbě energetických surovin.</w:t>
      </w:r>
    </w:p>
    <w:p w14:paraId="43FED073" w14:textId="77777777" w:rsidR="00F548EC" w:rsidRPr="00705A65" w:rsidRDefault="00F548EC" w:rsidP="00705A65">
      <w:pPr>
        <w:pStyle w:val="Bezmezer"/>
        <w:spacing w:line="259" w:lineRule="auto"/>
        <w:jc w:val="both"/>
        <w:rPr>
          <w:rFonts w:cs="Arial"/>
          <w:sz w:val="22"/>
        </w:rPr>
      </w:pPr>
    </w:p>
    <w:p w14:paraId="218FA0AC" w14:textId="77777777" w:rsidR="00F548EC" w:rsidRPr="00705A65" w:rsidRDefault="00F548EC" w:rsidP="00705A65">
      <w:pPr>
        <w:pStyle w:val="Bezmezer"/>
        <w:spacing w:line="259" w:lineRule="auto"/>
        <w:jc w:val="both"/>
        <w:rPr>
          <w:rFonts w:eastAsia="CIDFont+F2" w:cs="Arial"/>
          <w:b/>
          <w:bCs/>
          <w:sz w:val="22"/>
        </w:rPr>
      </w:pPr>
      <w:r w:rsidRPr="00705A65">
        <w:rPr>
          <w:rFonts w:eastAsia="CIDFont+F2" w:cs="Arial"/>
          <w:b/>
          <w:bCs/>
          <w:sz w:val="22"/>
        </w:rPr>
        <w:t>Hlavní cílové skupiny</w:t>
      </w:r>
    </w:p>
    <w:p w14:paraId="1E13B89C" w14:textId="77777777" w:rsidR="00F548EC" w:rsidRPr="00705A65" w:rsidRDefault="00F548EC" w:rsidP="00705A65">
      <w:pPr>
        <w:pStyle w:val="Bezmezer"/>
        <w:spacing w:line="259" w:lineRule="auto"/>
        <w:jc w:val="both"/>
        <w:rPr>
          <w:rFonts w:cs="Arial"/>
          <w:sz w:val="22"/>
        </w:rPr>
      </w:pPr>
      <w:r w:rsidRPr="00705A65">
        <w:rPr>
          <w:rFonts w:cs="Arial"/>
          <w:sz w:val="22"/>
        </w:rPr>
        <w:t>Malé, střední a velké podniky; obce a kraj.</w:t>
      </w:r>
    </w:p>
    <w:p w14:paraId="759DEF24" w14:textId="77777777" w:rsidR="00F548EC" w:rsidRPr="00705A65" w:rsidRDefault="00F548EC" w:rsidP="00705A65">
      <w:pPr>
        <w:pStyle w:val="Bezmezer"/>
        <w:spacing w:line="259" w:lineRule="auto"/>
        <w:jc w:val="both"/>
        <w:rPr>
          <w:rFonts w:cs="Arial"/>
          <w:sz w:val="22"/>
        </w:rPr>
      </w:pPr>
    </w:p>
    <w:p w14:paraId="46EC3A4E" w14:textId="77777777" w:rsidR="00F548EC" w:rsidRPr="00705A65" w:rsidRDefault="00F548EC" w:rsidP="00705A65">
      <w:pPr>
        <w:pStyle w:val="Bezmezer"/>
        <w:spacing w:line="259" w:lineRule="auto"/>
        <w:jc w:val="both"/>
        <w:rPr>
          <w:rFonts w:eastAsia="CIDFont+F2" w:cs="Arial"/>
          <w:b/>
          <w:bCs/>
          <w:sz w:val="22"/>
        </w:rPr>
      </w:pPr>
      <w:r w:rsidRPr="00705A65">
        <w:rPr>
          <w:rFonts w:eastAsia="CIDFont+F2" w:cs="Arial"/>
          <w:b/>
          <w:bCs/>
          <w:sz w:val="22"/>
        </w:rPr>
        <w:t>Typy příjemců</w:t>
      </w:r>
    </w:p>
    <w:p w14:paraId="6F85907C" w14:textId="77777777" w:rsidR="00F548EC" w:rsidRPr="00705A65" w:rsidRDefault="00F548EC" w:rsidP="00705A65">
      <w:pPr>
        <w:pStyle w:val="Bezmezer"/>
        <w:spacing w:line="259" w:lineRule="auto"/>
        <w:jc w:val="both"/>
        <w:rPr>
          <w:rFonts w:cs="Arial"/>
          <w:sz w:val="22"/>
        </w:rPr>
      </w:pPr>
      <w:r w:rsidRPr="00705A65">
        <w:rPr>
          <w:rFonts w:cs="Arial"/>
          <w:sz w:val="22"/>
        </w:rPr>
        <w:t>Výzkumné organizace; obce a jimi zřizované organizace; kraj a jím zřizované nebo zakládané</w:t>
      </w:r>
    </w:p>
    <w:p w14:paraId="7204D031" w14:textId="68591304" w:rsidR="00F548EC" w:rsidRPr="00705A65" w:rsidRDefault="00F548EC" w:rsidP="00705A65">
      <w:pPr>
        <w:pStyle w:val="Bezmezer"/>
        <w:spacing w:line="259" w:lineRule="auto"/>
        <w:jc w:val="both"/>
        <w:rPr>
          <w:rFonts w:cs="Arial"/>
          <w:sz w:val="22"/>
        </w:rPr>
      </w:pPr>
      <w:r w:rsidRPr="00705A65">
        <w:rPr>
          <w:rFonts w:cs="Arial"/>
          <w:sz w:val="22"/>
        </w:rPr>
        <w:t>Organizace; malé, střední a velké podniky.</w:t>
      </w:r>
    </w:p>
    <w:p w14:paraId="3DB3DE6A" w14:textId="77777777" w:rsidR="00F548EC" w:rsidRPr="00705A65" w:rsidRDefault="00F548EC" w:rsidP="00705A65">
      <w:pPr>
        <w:pStyle w:val="Bezmezer"/>
        <w:spacing w:line="259" w:lineRule="auto"/>
        <w:jc w:val="both"/>
        <w:rPr>
          <w:rFonts w:cs="Arial"/>
          <w:sz w:val="22"/>
        </w:rPr>
      </w:pPr>
    </w:p>
    <w:p w14:paraId="789C5F2A" w14:textId="77777777" w:rsidR="00F548EC" w:rsidRPr="00705A65" w:rsidRDefault="00F548EC" w:rsidP="00705A65">
      <w:pPr>
        <w:pStyle w:val="Bezmezer"/>
        <w:spacing w:line="259" w:lineRule="auto"/>
        <w:jc w:val="both"/>
        <w:rPr>
          <w:rFonts w:eastAsia="CIDFont+F2" w:cs="Arial"/>
          <w:b/>
          <w:bCs/>
          <w:sz w:val="22"/>
        </w:rPr>
      </w:pPr>
      <w:r w:rsidRPr="00705A65">
        <w:rPr>
          <w:rFonts w:eastAsia="CIDFont+F2" w:cs="Arial"/>
          <w:b/>
          <w:bCs/>
          <w:sz w:val="22"/>
        </w:rPr>
        <w:t>Synergie a komplementarity</w:t>
      </w:r>
    </w:p>
    <w:p w14:paraId="21FBD595" w14:textId="39067D62" w:rsidR="00F548EC" w:rsidRDefault="00F548EC" w:rsidP="00705A65">
      <w:pPr>
        <w:pStyle w:val="Bezmezer"/>
        <w:spacing w:line="259" w:lineRule="auto"/>
        <w:jc w:val="both"/>
        <w:rPr>
          <w:rFonts w:cs="Arial"/>
          <w:sz w:val="22"/>
        </w:rPr>
      </w:pPr>
      <w:r w:rsidRPr="00705A65">
        <w:rPr>
          <w:rFonts w:cs="Arial"/>
          <w:sz w:val="22"/>
        </w:rPr>
        <w:t>OP JAK, OP TAK, OPŽP, IROP.</w:t>
      </w:r>
    </w:p>
    <w:p w14:paraId="4904ECE5" w14:textId="77777777" w:rsidR="00F07194" w:rsidRPr="00705A65" w:rsidRDefault="00F07194" w:rsidP="00705A65">
      <w:pPr>
        <w:pStyle w:val="Bezmezer"/>
        <w:spacing w:line="259" w:lineRule="auto"/>
        <w:jc w:val="both"/>
        <w:rPr>
          <w:rFonts w:cs="Arial"/>
          <w:sz w:val="22"/>
        </w:rPr>
      </w:pPr>
    </w:p>
    <w:p w14:paraId="553D6A67" w14:textId="77777777" w:rsidR="00F548EC" w:rsidRPr="00705A65" w:rsidRDefault="00F548EC" w:rsidP="00705A65">
      <w:pPr>
        <w:pStyle w:val="Bezmezer"/>
        <w:spacing w:line="259" w:lineRule="auto"/>
        <w:jc w:val="both"/>
        <w:rPr>
          <w:rFonts w:eastAsia="CIDFont+F2" w:cs="Arial"/>
          <w:b/>
          <w:bCs/>
          <w:sz w:val="22"/>
        </w:rPr>
      </w:pPr>
      <w:r w:rsidRPr="00705A65">
        <w:rPr>
          <w:rFonts w:eastAsia="CIDFont+F2" w:cs="Arial"/>
          <w:b/>
          <w:bCs/>
          <w:sz w:val="22"/>
        </w:rPr>
        <w:t>Typové intervence</w:t>
      </w:r>
    </w:p>
    <w:p w14:paraId="3027D0E1"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Efektivní krajský systém nakládání s odpady včetně odpovídající logistiky.</w:t>
      </w:r>
    </w:p>
    <w:p w14:paraId="02850AF4"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Informační podpora efektivního nakládání s odpady a předcházení vzniku odpadů.</w:t>
      </w:r>
    </w:p>
    <w:p w14:paraId="4501E37E"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Budování zařízení pro zpracovávání odpadu a jeho dalšího materiálového využití (za tímto účelem je možné využít areály brownfieldů).</w:t>
      </w:r>
    </w:p>
    <w:p w14:paraId="74814319"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Budování zařízení pro využívání (recyklaci) šedých a dešťových vod.</w:t>
      </w:r>
    </w:p>
    <w:p w14:paraId="1DF7FD43"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Vybavení ČOV zařízením na odlučování fosforu s potenciálem jeho dalšího využití.</w:t>
      </w:r>
    </w:p>
    <w:p w14:paraId="4DBBAB76"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Využití materiálu z pozůstatků těžby k získávání lithia a využití dalších materiálů.</w:t>
      </w:r>
    </w:p>
    <w:p w14:paraId="33ADA995"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Podpora recyklace a využívání stavebního a těžebního odpadu v místě jeho vzniku, včetně výzkumu v této oblasti.</w:t>
      </w:r>
    </w:p>
    <w:p w14:paraId="284F7932"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Využití materiálů ze zpětného odběru výrobků pro nová řešení.</w:t>
      </w:r>
    </w:p>
    <w:p w14:paraId="0BE93242"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 xml:space="preserve">Odpovídající součásti </w:t>
      </w:r>
      <w:proofErr w:type="spellStart"/>
      <w:r w:rsidRPr="00705A65">
        <w:rPr>
          <w:rFonts w:cs="Arial"/>
          <w:sz w:val="22"/>
        </w:rPr>
        <w:t>Battery</w:t>
      </w:r>
      <w:proofErr w:type="spellEnd"/>
      <w:r w:rsidRPr="00705A65">
        <w:rPr>
          <w:rFonts w:cs="Arial"/>
          <w:sz w:val="22"/>
        </w:rPr>
        <w:t xml:space="preserve"> </w:t>
      </w:r>
      <w:proofErr w:type="spellStart"/>
      <w:r w:rsidRPr="00705A65">
        <w:rPr>
          <w:rFonts w:cs="Arial"/>
          <w:sz w:val="22"/>
        </w:rPr>
        <w:t>value</w:t>
      </w:r>
      <w:proofErr w:type="spellEnd"/>
      <w:r w:rsidRPr="00705A65">
        <w:rPr>
          <w:rFonts w:cs="Arial"/>
          <w:sz w:val="22"/>
        </w:rPr>
        <w:t xml:space="preserve"> </w:t>
      </w:r>
      <w:proofErr w:type="spellStart"/>
      <w:r w:rsidRPr="00705A65">
        <w:rPr>
          <w:rFonts w:cs="Arial"/>
          <w:sz w:val="22"/>
        </w:rPr>
        <w:t>chain</w:t>
      </w:r>
      <w:proofErr w:type="spellEnd"/>
      <w:r w:rsidRPr="00705A65">
        <w:rPr>
          <w:rFonts w:cs="Arial"/>
          <w:sz w:val="22"/>
        </w:rPr>
        <w:t>.</w:t>
      </w:r>
    </w:p>
    <w:p w14:paraId="0C39BF35"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Zařízení pro ekologické odstraňování a případné energetické využití nebezpečného (také zdravotnického) odpadu.</w:t>
      </w:r>
    </w:p>
    <w:p w14:paraId="1E6914B2" w14:textId="77777777" w:rsidR="00F548EC" w:rsidRPr="00705A65" w:rsidRDefault="00F548EC" w:rsidP="00C83B2E">
      <w:pPr>
        <w:pStyle w:val="Bezmezer"/>
        <w:numPr>
          <w:ilvl w:val="0"/>
          <w:numId w:val="34"/>
        </w:numPr>
        <w:spacing w:line="259" w:lineRule="auto"/>
        <w:ind w:hanging="436"/>
        <w:jc w:val="both"/>
        <w:rPr>
          <w:rFonts w:cs="Arial"/>
          <w:sz w:val="22"/>
        </w:rPr>
      </w:pPr>
      <w:r w:rsidRPr="00705A65">
        <w:rPr>
          <w:rFonts w:cs="Arial"/>
          <w:sz w:val="22"/>
        </w:rPr>
        <w:t>Podpora zpracovávání odpadů za využití nejnovějších technologií s přispěním k dosahování klimatických cílů (např. v návaznosti na vodíkové hospodářství).</w:t>
      </w:r>
    </w:p>
    <w:p w14:paraId="404BAC3B" w14:textId="77777777" w:rsidR="00F548EC" w:rsidRPr="00705A65" w:rsidRDefault="00F548EC" w:rsidP="00705A65">
      <w:pPr>
        <w:spacing w:line="259" w:lineRule="auto"/>
      </w:pPr>
    </w:p>
    <w:p w14:paraId="321B3CC9" w14:textId="77777777" w:rsidR="00C36216" w:rsidRPr="00C90408" w:rsidRDefault="00C36216" w:rsidP="00C83B2E">
      <w:pPr>
        <w:pStyle w:val="Nadpis5"/>
        <w:numPr>
          <w:ilvl w:val="4"/>
          <w:numId w:val="5"/>
        </w:numPr>
        <w:rPr>
          <w:rFonts w:ascii="Arial" w:hAnsi="Arial" w:cs="Arial"/>
          <w:bCs/>
          <w:iCs/>
        </w:rPr>
      </w:pPr>
      <w:r w:rsidRPr="00C90408">
        <w:rPr>
          <w:rFonts w:ascii="Arial" w:hAnsi="Arial" w:cs="Arial"/>
          <w:bCs/>
          <w:iCs/>
        </w:rPr>
        <w:t>Specifický cíl 6.4 Přechod k oběhovému hospodářství/cirkulární ekonomice</w:t>
      </w:r>
    </w:p>
    <w:p w14:paraId="59F7AD54" w14:textId="77777777" w:rsidR="00C36216" w:rsidRPr="00705A65" w:rsidRDefault="00C36216" w:rsidP="00705A65">
      <w:pPr>
        <w:spacing w:line="259" w:lineRule="auto"/>
        <w:jc w:val="both"/>
        <w:rPr>
          <w:rFonts w:ascii="Arial" w:hAnsi="Arial" w:cs="Arial"/>
          <w:b/>
        </w:rPr>
      </w:pPr>
    </w:p>
    <w:p w14:paraId="0DC16635" w14:textId="77777777" w:rsidR="00E81C71" w:rsidRPr="00705A65" w:rsidRDefault="00E81C71" w:rsidP="00705A65">
      <w:pPr>
        <w:pStyle w:val="Bezmezer"/>
        <w:spacing w:line="259" w:lineRule="auto"/>
        <w:jc w:val="both"/>
        <w:rPr>
          <w:rFonts w:cs="Arial"/>
          <w:sz w:val="22"/>
        </w:rPr>
      </w:pPr>
      <w:r w:rsidRPr="00705A65">
        <w:rPr>
          <w:rFonts w:cs="Arial"/>
          <w:sz w:val="22"/>
        </w:rPr>
        <w:t>Cílem je implementace principů oběhového hospodářství za účelem příspěvku k uhlíkové neutralitě, efektivnímu nakládání se zdroji, rozvoji nových služeb a pracovních příležitostí v oblasti nakládání s komunálními odpady.</w:t>
      </w:r>
    </w:p>
    <w:p w14:paraId="4F7AA7F0" w14:textId="77777777" w:rsidR="00E81C71" w:rsidRPr="00705A65" w:rsidRDefault="00E81C71" w:rsidP="00705A65">
      <w:pPr>
        <w:pStyle w:val="Bezmezer"/>
        <w:spacing w:line="259" w:lineRule="auto"/>
        <w:jc w:val="both"/>
        <w:rPr>
          <w:rFonts w:cs="Arial"/>
          <w:sz w:val="22"/>
        </w:rPr>
      </w:pPr>
    </w:p>
    <w:p w14:paraId="2F89943B" w14:textId="77777777" w:rsidR="00E81C71" w:rsidRPr="00705A65" w:rsidRDefault="00E81C71" w:rsidP="00705A65">
      <w:pPr>
        <w:pStyle w:val="Bezmezer"/>
        <w:spacing w:line="259" w:lineRule="auto"/>
        <w:jc w:val="both"/>
        <w:rPr>
          <w:rFonts w:eastAsia="CIDFont+F2" w:cs="Arial"/>
          <w:b/>
          <w:bCs/>
          <w:sz w:val="22"/>
        </w:rPr>
      </w:pPr>
      <w:r w:rsidRPr="00705A65">
        <w:rPr>
          <w:rFonts w:eastAsia="CIDFont+F2" w:cs="Arial"/>
          <w:b/>
          <w:bCs/>
          <w:sz w:val="22"/>
        </w:rPr>
        <w:t>Zdůvodnění</w:t>
      </w:r>
    </w:p>
    <w:p w14:paraId="4C086071" w14:textId="77777777" w:rsidR="00E81C71" w:rsidRPr="00705A65" w:rsidRDefault="00E81C71" w:rsidP="00705A65">
      <w:pPr>
        <w:pStyle w:val="Bezmezer"/>
        <w:spacing w:line="259" w:lineRule="auto"/>
        <w:jc w:val="both"/>
        <w:rPr>
          <w:rFonts w:cs="Arial"/>
          <w:sz w:val="22"/>
        </w:rPr>
      </w:pPr>
      <w:r w:rsidRPr="00705A65">
        <w:rPr>
          <w:rFonts w:cs="Arial"/>
          <w:sz w:val="22"/>
        </w:rPr>
        <w:t xml:space="preserve">Přechod na oběhové hospodářství je cestou pro efektivní využívání surovinových zdrojů včetně kritických surovin, optimalizaci odpadového hospodářství a vodohospodářství, avšak pouze za předpokladu, že bude existovat dostatečná infrastruktura, včetně koncových zařízení pro zpracovávání odpadu, jeho dalšího využití a produkci nových výrobků z nich. S ohledem na podporu lokální ekonomiky a související podporou </w:t>
      </w:r>
      <w:proofErr w:type="spellStart"/>
      <w:r w:rsidRPr="00705A65">
        <w:rPr>
          <w:rFonts w:cs="Arial"/>
          <w:sz w:val="22"/>
        </w:rPr>
        <w:t>resilience</w:t>
      </w:r>
      <w:proofErr w:type="spellEnd"/>
      <w:r w:rsidRPr="00705A65">
        <w:rPr>
          <w:rFonts w:cs="Arial"/>
          <w:sz w:val="22"/>
        </w:rPr>
        <w:t xml:space="preserve"> území je žádoucí vznik decentrálních zařízení, a to za předpokladu, že budou existovat moderní technologie, s jejichž využitím budou taková zařízení ekonomicky efektivní. S novými technologickými možnosti narůstá také potenciál uplatnění a praktické využití biotechnologií, zejména ve spojení se zemědělskou činností. V neposlední řadě je přechod na oběhové hospodářství spojen s nárůstem pracovních míst v této oblasti.</w:t>
      </w:r>
    </w:p>
    <w:p w14:paraId="7868B40D" w14:textId="77777777" w:rsidR="00E81C71" w:rsidRPr="00705A65" w:rsidRDefault="00E81C71" w:rsidP="00705A65">
      <w:pPr>
        <w:pStyle w:val="Bezmezer"/>
        <w:spacing w:line="259" w:lineRule="auto"/>
        <w:jc w:val="both"/>
        <w:rPr>
          <w:rFonts w:cs="Arial"/>
          <w:sz w:val="22"/>
        </w:rPr>
      </w:pPr>
    </w:p>
    <w:p w14:paraId="63D0513B" w14:textId="77777777" w:rsidR="00E81C71" w:rsidRPr="00705A65" w:rsidRDefault="00E81C71" w:rsidP="00705A65">
      <w:pPr>
        <w:pStyle w:val="Bezmezer"/>
        <w:spacing w:line="259" w:lineRule="auto"/>
        <w:jc w:val="both"/>
        <w:rPr>
          <w:rFonts w:eastAsia="CIDFont+F2" w:cs="Arial"/>
          <w:b/>
          <w:bCs/>
          <w:sz w:val="22"/>
        </w:rPr>
      </w:pPr>
      <w:r w:rsidRPr="00705A65">
        <w:rPr>
          <w:rFonts w:eastAsia="CIDFont+F2" w:cs="Arial"/>
          <w:b/>
          <w:bCs/>
          <w:sz w:val="22"/>
        </w:rPr>
        <w:t>Hlavní cílové skupiny</w:t>
      </w:r>
    </w:p>
    <w:p w14:paraId="49C91DAC" w14:textId="77777777" w:rsidR="00E81C71" w:rsidRPr="00705A65" w:rsidRDefault="00E81C71" w:rsidP="00705A65">
      <w:pPr>
        <w:pStyle w:val="Bezmezer"/>
        <w:spacing w:line="259" w:lineRule="auto"/>
        <w:jc w:val="both"/>
        <w:rPr>
          <w:rFonts w:cs="Arial"/>
          <w:sz w:val="22"/>
        </w:rPr>
      </w:pPr>
      <w:r w:rsidRPr="00705A65">
        <w:rPr>
          <w:rFonts w:cs="Arial"/>
          <w:sz w:val="22"/>
        </w:rPr>
        <w:lastRenderedPageBreak/>
        <w:t>Malé, střední a velké podniky; obce a kraj.</w:t>
      </w:r>
    </w:p>
    <w:p w14:paraId="43843623" w14:textId="77777777" w:rsidR="00E81C71" w:rsidRPr="00705A65" w:rsidRDefault="00E81C71" w:rsidP="00705A65">
      <w:pPr>
        <w:pStyle w:val="Bezmezer"/>
        <w:spacing w:line="259" w:lineRule="auto"/>
        <w:jc w:val="both"/>
        <w:rPr>
          <w:rFonts w:cs="Arial"/>
          <w:sz w:val="22"/>
        </w:rPr>
      </w:pPr>
    </w:p>
    <w:p w14:paraId="421DB0B6" w14:textId="77777777" w:rsidR="00E81C71" w:rsidRPr="00705A65" w:rsidRDefault="00E81C71" w:rsidP="00705A65">
      <w:pPr>
        <w:pStyle w:val="Bezmezer"/>
        <w:spacing w:line="259" w:lineRule="auto"/>
        <w:jc w:val="both"/>
        <w:rPr>
          <w:rFonts w:eastAsia="CIDFont+F2" w:cs="Arial"/>
          <w:b/>
          <w:bCs/>
          <w:sz w:val="22"/>
        </w:rPr>
      </w:pPr>
      <w:r w:rsidRPr="00705A65">
        <w:rPr>
          <w:rFonts w:eastAsia="CIDFont+F2" w:cs="Arial"/>
          <w:b/>
          <w:bCs/>
          <w:sz w:val="22"/>
        </w:rPr>
        <w:t>Typy příjemců</w:t>
      </w:r>
    </w:p>
    <w:p w14:paraId="08110159" w14:textId="08A9D175" w:rsidR="00E81C71" w:rsidRPr="00705A65" w:rsidRDefault="00E81C71" w:rsidP="00705A65">
      <w:pPr>
        <w:pStyle w:val="Bezmezer"/>
        <w:spacing w:line="259" w:lineRule="auto"/>
        <w:jc w:val="both"/>
        <w:rPr>
          <w:rFonts w:cs="Arial"/>
          <w:sz w:val="22"/>
        </w:rPr>
      </w:pPr>
      <w:r w:rsidRPr="00705A65">
        <w:rPr>
          <w:rFonts w:cs="Arial"/>
          <w:sz w:val="22"/>
        </w:rPr>
        <w:t>Obce a jimi zřizované organizace; kraj a jím zřizované nebo zakládané organizace; malé, střední a velké podniky; mikroregiony – svazky obcí; místní akční skupiny; nestátní neziskové organizace</w:t>
      </w:r>
      <w:bookmarkStart w:id="13" w:name="_GoBack"/>
      <w:bookmarkEnd w:id="13"/>
      <w:r w:rsidRPr="00705A65">
        <w:rPr>
          <w:rFonts w:cs="Arial"/>
          <w:sz w:val="22"/>
        </w:rPr>
        <w:t>.</w:t>
      </w:r>
    </w:p>
    <w:p w14:paraId="0F6D74E6" w14:textId="5D00F44B" w:rsidR="00E81C71" w:rsidRDefault="00E81C71" w:rsidP="00705A65">
      <w:pPr>
        <w:pStyle w:val="Bezmezer"/>
        <w:spacing w:line="259" w:lineRule="auto"/>
        <w:jc w:val="both"/>
        <w:rPr>
          <w:rFonts w:cs="Arial"/>
          <w:sz w:val="22"/>
        </w:rPr>
      </w:pPr>
    </w:p>
    <w:p w14:paraId="08A8B8B1" w14:textId="77777777" w:rsidR="00F07194" w:rsidRPr="00705A65" w:rsidRDefault="00F07194" w:rsidP="00705A65">
      <w:pPr>
        <w:pStyle w:val="Bezmezer"/>
        <w:spacing w:line="259" w:lineRule="auto"/>
        <w:jc w:val="both"/>
        <w:rPr>
          <w:rFonts w:cs="Arial"/>
          <w:sz w:val="22"/>
        </w:rPr>
      </w:pPr>
    </w:p>
    <w:p w14:paraId="0E146521" w14:textId="77777777" w:rsidR="00E81C71" w:rsidRPr="00705A65" w:rsidRDefault="00E81C71" w:rsidP="00705A65">
      <w:pPr>
        <w:pStyle w:val="Bezmezer"/>
        <w:spacing w:line="259" w:lineRule="auto"/>
        <w:jc w:val="both"/>
        <w:rPr>
          <w:rFonts w:eastAsia="CIDFont+F2" w:cs="Arial"/>
          <w:b/>
          <w:bCs/>
          <w:sz w:val="22"/>
        </w:rPr>
      </w:pPr>
      <w:r w:rsidRPr="00705A65">
        <w:rPr>
          <w:rFonts w:eastAsia="CIDFont+F2" w:cs="Arial"/>
          <w:b/>
          <w:bCs/>
          <w:sz w:val="22"/>
        </w:rPr>
        <w:t>Synergie a komplementarity</w:t>
      </w:r>
    </w:p>
    <w:p w14:paraId="3F784D66" w14:textId="15927045" w:rsidR="00E81C71" w:rsidRDefault="00E81C71" w:rsidP="00705A65">
      <w:pPr>
        <w:pStyle w:val="Bezmezer"/>
        <w:spacing w:line="259" w:lineRule="auto"/>
        <w:jc w:val="both"/>
        <w:rPr>
          <w:rFonts w:cs="Arial"/>
          <w:sz w:val="22"/>
        </w:rPr>
      </w:pPr>
      <w:r w:rsidRPr="00705A65">
        <w:rPr>
          <w:rFonts w:cs="Arial"/>
          <w:sz w:val="22"/>
        </w:rPr>
        <w:t>OP TAK, OPŽP, IROP, z OPST bude financovány komplementární aktivity, komplementarity budou posuzovány jak z hlediska rozsahu projektů, uznatelných nákladů typů projektů i příjemců.</w:t>
      </w:r>
    </w:p>
    <w:p w14:paraId="0FB7032F" w14:textId="77777777" w:rsidR="002F776E" w:rsidRPr="00705A65" w:rsidRDefault="002F776E" w:rsidP="00705A65">
      <w:pPr>
        <w:pStyle w:val="Bezmezer"/>
        <w:spacing w:line="259" w:lineRule="auto"/>
        <w:jc w:val="both"/>
        <w:rPr>
          <w:rFonts w:cs="Arial"/>
          <w:sz w:val="22"/>
        </w:rPr>
      </w:pPr>
    </w:p>
    <w:p w14:paraId="053E148E" w14:textId="77777777" w:rsidR="00E81C71" w:rsidRPr="00705A65" w:rsidRDefault="00E81C71" w:rsidP="00705A65">
      <w:pPr>
        <w:pStyle w:val="Bezmezer"/>
        <w:spacing w:line="259" w:lineRule="auto"/>
        <w:jc w:val="both"/>
        <w:rPr>
          <w:rFonts w:eastAsia="CIDFont+F2" w:cs="Arial"/>
          <w:b/>
          <w:bCs/>
          <w:sz w:val="22"/>
        </w:rPr>
      </w:pPr>
      <w:r w:rsidRPr="00705A65">
        <w:rPr>
          <w:rFonts w:eastAsia="CIDFont+F2" w:cs="Arial"/>
          <w:b/>
          <w:bCs/>
          <w:sz w:val="22"/>
        </w:rPr>
        <w:t>Typové intervence</w:t>
      </w:r>
    </w:p>
    <w:p w14:paraId="39A73E8A"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Maximální podpora přechodu z lineárního hospodářství na oběhové hospodářství/cirkulární</w:t>
      </w:r>
      <w:r w:rsidR="00793A73" w:rsidRPr="00705A65">
        <w:rPr>
          <w:rFonts w:cs="Arial"/>
          <w:sz w:val="22"/>
        </w:rPr>
        <w:t xml:space="preserve"> </w:t>
      </w:r>
      <w:r w:rsidRPr="00705A65">
        <w:rPr>
          <w:rFonts w:cs="Arial"/>
          <w:sz w:val="22"/>
        </w:rPr>
        <w:t xml:space="preserve">ekonomiku ve všech pilířích (nakládání s odpady, surovinová politika, udržitelná výroba a spotřeba a </w:t>
      </w:r>
      <w:proofErr w:type="spellStart"/>
      <w:r w:rsidRPr="00705A65">
        <w:rPr>
          <w:rFonts w:cs="Arial"/>
          <w:sz w:val="22"/>
        </w:rPr>
        <w:t>bioekonomika</w:t>
      </w:r>
      <w:proofErr w:type="spellEnd"/>
      <w:r w:rsidRPr="00705A65">
        <w:rPr>
          <w:rFonts w:cs="Arial"/>
          <w:sz w:val="22"/>
        </w:rPr>
        <w:t>).</w:t>
      </w:r>
    </w:p>
    <w:p w14:paraId="6016FB63"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Krajský systém nakládání s odpady – infrastrukturní projekt krajského úřadu ke koordinaci města obcí.</w:t>
      </w:r>
    </w:p>
    <w:p w14:paraId="6CB6FB33"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Budování zařízení podporující prevenci vzniku odpadu (např. sdílené dílny, knihovny věcí), podpora návazných vzdělávacích a informačních aktivit (environmentální výchovu a osvětu, dále EVVO).</w:t>
      </w:r>
    </w:p>
    <w:p w14:paraId="42CFC57E"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Budování re-use center, podpora návazných vzdělávacích a informačních aktivit (EVVO).</w:t>
      </w:r>
    </w:p>
    <w:p w14:paraId="37D85741"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Budování či modernizace stávající infrastruktury umožňující zavedení systémů sběru „</w:t>
      </w:r>
      <w:proofErr w:type="spellStart"/>
      <w:r w:rsidRPr="00705A65">
        <w:rPr>
          <w:rFonts w:cs="Arial"/>
          <w:sz w:val="22"/>
        </w:rPr>
        <w:t>Door</w:t>
      </w:r>
      <w:proofErr w:type="spellEnd"/>
      <w:r w:rsidRPr="00705A65">
        <w:rPr>
          <w:rFonts w:cs="Arial"/>
          <w:sz w:val="22"/>
        </w:rPr>
        <w:t xml:space="preserve"> to </w:t>
      </w:r>
      <w:proofErr w:type="spellStart"/>
      <w:r w:rsidRPr="00705A65">
        <w:rPr>
          <w:rFonts w:cs="Arial"/>
          <w:sz w:val="22"/>
        </w:rPr>
        <w:t>Door</w:t>
      </w:r>
      <w:proofErr w:type="spellEnd"/>
      <w:r w:rsidRPr="00705A65">
        <w:rPr>
          <w:rFonts w:cs="Arial"/>
          <w:sz w:val="22"/>
        </w:rPr>
        <w:t>“ za účelem minimalizace vzniku odpadu a dosažení lepší kvality využitelných odpadů (druhotných surovin) tam, kde je to vhodné, podpora návazných vzdělávacích a informačních aktivit (EVVO).</w:t>
      </w:r>
    </w:p>
    <w:p w14:paraId="01982259"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 xml:space="preserve">Budování a </w:t>
      </w:r>
      <w:proofErr w:type="spellStart"/>
      <w:r w:rsidRPr="00705A65">
        <w:rPr>
          <w:rFonts w:cs="Arial"/>
          <w:sz w:val="22"/>
        </w:rPr>
        <w:t>zkapacitňování</w:t>
      </w:r>
      <w:proofErr w:type="spellEnd"/>
      <w:r w:rsidRPr="00705A65">
        <w:rPr>
          <w:rFonts w:cs="Arial"/>
          <w:sz w:val="22"/>
        </w:rPr>
        <w:t xml:space="preserve"> systémů pro sběr a svoz separovaných komunálních odpadů (papír, plasty, sklo, nápojové kartony, kovy a bioodpady včetně </w:t>
      </w:r>
      <w:proofErr w:type="spellStart"/>
      <w:r w:rsidRPr="00705A65">
        <w:rPr>
          <w:rFonts w:cs="Arial"/>
          <w:sz w:val="22"/>
        </w:rPr>
        <w:t>gastroodpadů</w:t>
      </w:r>
      <w:proofErr w:type="spellEnd"/>
      <w:r w:rsidRPr="00705A65">
        <w:rPr>
          <w:rFonts w:cs="Arial"/>
          <w:sz w:val="22"/>
        </w:rPr>
        <w:t>, textilu, případně dalších tříditelných složek).</w:t>
      </w:r>
    </w:p>
    <w:p w14:paraId="446A599E"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Budování, navýšení kapacity a modernizace stávajících zařízení na zpracovávání odpadu, včetně nebezpečných.</w:t>
      </w:r>
    </w:p>
    <w:p w14:paraId="3EFCDF76"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 xml:space="preserve">Budování, </w:t>
      </w:r>
      <w:proofErr w:type="spellStart"/>
      <w:r w:rsidRPr="00705A65">
        <w:rPr>
          <w:rFonts w:cs="Arial"/>
          <w:sz w:val="22"/>
        </w:rPr>
        <w:t>zkapacitňování</w:t>
      </w:r>
      <w:proofErr w:type="spellEnd"/>
      <w:r w:rsidRPr="00705A65">
        <w:rPr>
          <w:rFonts w:cs="Arial"/>
          <w:sz w:val="22"/>
        </w:rPr>
        <w:t xml:space="preserve"> a modernizace kompostáren nebo jiných zařízení k materiálovému využití bioodpadu v místech, ve kterých je možný snadný návrat organické hmoty do půdy, včetně rekultivací.</w:t>
      </w:r>
    </w:p>
    <w:p w14:paraId="061587BD"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 xml:space="preserve">Rekonstrukce zařízení za účelem </w:t>
      </w:r>
      <w:proofErr w:type="spellStart"/>
      <w:r w:rsidRPr="00705A65">
        <w:rPr>
          <w:rFonts w:cs="Arial"/>
          <w:sz w:val="22"/>
        </w:rPr>
        <w:t>spoluspalování</w:t>
      </w:r>
      <w:proofErr w:type="spellEnd"/>
      <w:r w:rsidRPr="00705A65">
        <w:rPr>
          <w:rFonts w:cs="Arial"/>
          <w:sz w:val="22"/>
        </w:rPr>
        <w:t xml:space="preserve"> SKO a instalace kotlů na spalování SKO v teplárnách (podmínkou je připojení zařízení na centrální zásobování teplem a odpovídající energetická účinnost zařízení).</w:t>
      </w:r>
    </w:p>
    <w:p w14:paraId="03051749" w14:textId="77777777" w:rsidR="00E81C71" w:rsidRPr="00705A65" w:rsidRDefault="00E81C71" w:rsidP="00C83B2E">
      <w:pPr>
        <w:pStyle w:val="Bezmezer"/>
        <w:numPr>
          <w:ilvl w:val="0"/>
          <w:numId w:val="35"/>
        </w:numPr>
        <w:spacing w:line="259" w:lineRule="auto"/>
        <w:ind w:hanging="436"/>
        <w:jc w:val="both"/>
        <w:rPr>
          <w:rFonts w:cs="Arial"/>
          <w:sz w:val="22"/>
        </w:rPr>
      </w:pPr>
      <w:r w:rsidRPr="00705A65">
        <w:rPr>
          <w:rFonts w:cs="Arial"/>
          <w:sz w:val="22"/>
        </w:rPr>
        <w:t>Podpora dalších lokálních řešení prevence vzniku odpadů a jejich dalšího (zejména materiálového) využití (např. komunitní kompostování).</w:t>
      </w:r>
    </w:p>
    <w:p w14:paraId="755AF2C7" w14:textId="77777777" w:rsidR="00C36216" w:rsidRPr="00705A65" w:rsidRDefault="00C36216" w:rsidP="00705A65">
      <w:pPr>
        <w:spacing w:line="259" w:lineRule="auto"/>
        <w:jc w:val="both"/>
        <w:rPr>
          <w:rFonts w:ascii="Arial" w:hAnsi="Arial" w:cs="Arial"/>
          <w:b/>
        </w:rPr>
      </w:pPr>
    </w:p>
    <w:p w14:paraId="3D20C364" w14:textId="77777777" w:rsidR="00AB744D" w:rsidRPr="00705A65" w:rsidRDefault="00AB744D" w:rsidP="00705A65">
      <w:pPr>
        <w:spacing w:line="259" w:lineRule="auto"/>
        <w:jc w:val="both"/>
        <w:rPr>
          <w:rFonts w:ascii="Arial" w:hAnsi="Arial" w:cs="Arial"/>
        </w:rPr>
      </w:pPr>
    </w:p>
    <w:sectPr w:rsidR="00AB744D" w:rsidRPr="00705A65" w:rsidSect="00B92BB6">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06A6D" w14:textId="77777777" w:rsidR="00026E31" w:rsidRDefault="00026E31" w:rsidP="00C36216">
      <w:r>
        <w:separator/>
      </w:r>
    </w:p>
  </w:endnote>
  <w:endnote w:type="continuationSeparator" w:id="0">
    <w:p w14:paraId="039D5965" w14:textId="77777777" w:rsidR="00026E31" w:rsidRDefault="00026E31" w:rsidP="00C36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Calibri"/>
    <w:charset w:val="00"/>
    <w:family w:val="auto"/>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9024178"/>
      <w:docPartObj>
        <w:docPartGallery w:val="Page Numbers (Bottom of Page)"/>
        <w:docPartUnique/>
      </w:docPartObj>
    </w:sdtPr>
    <w:sdtContent>
      <w:sdt>
        <w:sdtPr>
          <w:id w:val="-1769616900"/>
          <w:docPartObj>
            <w:docPartGallery w:val="Page Numbers (Top of Page)"/>
            <w:docPartUnique/>
          </w:docPartObj>
        </w:sdtPr>
        <w:sdtContent>
          <w:p w14:paraId="10AC94CD" w14:textId="5E9B3D96" w:rsidR="00026E31" w:rsidRDefault="00026E31" w:rsidP="00793A73">
            <w:pPr>
              <w:pStyle w:val="Zpat"/>
            </w:pPr>
            <w:r w:rsidRPr="00453D6D">
              <w:rPr>
                <w:rFonts w:ascii="Arial" w:hAnsi="Arial" w:cs="Arial"/>
                <w:sz w:val="20"/>
                <w:szCs w:val="20"/>
              </w:rPr>
              <w:t>Příloha č. 2.4.3b Karlovarský kraj – prioritní oblasti podpory v </w:t>
            </w:r>
            <w:r>
              <w:rPr>
                <w:rFonts w:ascii="Arial" w:hAnsi="Arial" w:cs="Arial"/>
                <w:sz w:val="20"/>
                <w:szCs w:val="20"/>
              </w:rPr>
              <w:t>rámci</w:t>
            </w:r>
            <w:r w:rsidRPr="00453D6D">
              <w:rPr>
                <w:rFonts w:ascii="Arial" w:hAnsi="Arial" w:cs="Arial"/>
                <w:sz w:val="20"/>
                <w:szCs w:val="20"/>
              </w:rPr>
              <w:t xml:space="preserve"> transformace                    </w:t>
            </w:r>
            <w:r>
              <w:rPr>
                <w:b/>
                <w:bCs/>
                <w:sz w:val="24"/>
                <w:szCs w:val="24"/>
              </w:rPr>
              <w:fldChar w:fldCharType="begin"/>
            </w:r>
            <w:r>
              <w:rPr>
                <w:b/>
                <w:bCs/>
              </w:rPr>
              <w:instrText>PAGE</w:instrText>
            </w:r>
            <w:r>
              <w:rPr>
                <w:b/>
                <w:bCs/>
                <w:sz w:val="24"/>
                <w:szCs w:val="24"/>
              </w:rPr>
              <w:fldChar w:fldCharType="separate"/>
            </w:r>
            <w:r>
              <w:rPr>
                <w:b/>
                <w:bCs/>
                <w:noProof/>
              </w:rPr>
              <w:t>24</w:t>
            </w:r>
            <w:r>
              <w:rPr>
                <w:b/>
                <w:bCs/>
                <w:sz w:val="24"/>
                <w:szCs w:val="24"/>
              </w:rPr>
              <w:fldChar w:fldCharType="end"/>
            </w:r>
            <w:r>
              <w:t>/</w:t>
            </w:r>
            <w:r>
              <w:rPr>
                <w:b/>
                <w:bCs/>
                <w:sz w:val="24"/>
                <w:szCs w:val="24"/>
              </w:rPr>
              <w:fldChar w:fldCharType="begin"/>
            </w:r>
            <w:r>
              <w:rPr>
                <w:b/>
                <w:bCs/>
              </w:rPr>
              <w:instrText>NUMPAGES</w:instrText>
            </w:r>
            <w:r>
              <w:rPr>
                <w:b/>
                <w:bCs/>
                <w:sz w:val="24"/>
                <w:szCs w:val="24"/>
              </w:rPr>
              <w:fldChar w:fldCharType="separate"/>
            </w:r>
            <w:r>
              <w:rPr>
                <w:b/>
                <w:bCs/>
                <w:noProof/>
              </w:rPr>
              <w:t>26</w:t>
            </w:r>
            <w:r>
              <w:rPr>
                <w:b/>
                <w:bCs/>
                <w:sz w:val="24"/>
                <w:szCs w:val="24"/>
              </w:rPr>
              <w:fldChar w:fldCharType="end"/>
            </w:r>
          </w:p>
        </w:sdtContent>
      </w:sdt>
    </w:sdtContent>
  </w:sdt>
  <w:p w14:paraId="47D53A5D" w14:textId="77777777" w:rsidR="00026E31" w:rsidRPr="00721C33" w:rsidRDefault="00026E31">
    <w:pPr>
      <w:pStyle w:val="Zpa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88B40" w14:textId="77777777" w:rsidR="00026E31" w:rsidRDefault="00026E31" w:rsidP="00C36216">
      <w:r>
        <w:separator/>
      </w:r>
    </w:p>
  </w:footnote>
  <w:footnote w:type="continuationSeparator" w:id="0">
    <w:p w14:paraId="11EAED31" w14:textId="77777777" w:rsidR="00026E31" w:rsidRDefault="00026E31" w:rsidP="00C36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33CDF"/>
    <w:multiLevelType w:val="hybridMultilevel"/>
    <w:tmpl w:val="C09E0BA6"/>
    <w:lvl w:ilvl="0" w:tplc="210C114A">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DE1137"/>
    <w:multiLevelType w:val="hybridMultilevel"/>
    <w:tmpl w:val="3962F3D8"/>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0F2784"/>
    <w:multiLevelType w:val="hybridMultilevel"/>
    <w:tmpl w:val="7E6A0FD2"/>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761763"/>
    <w:multiLevelType w:val="hybridMultilevel"/>
    <w:tmpl w:val="130C21BA"/>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50ECDE26">
      <w:numFmt w:val="bullet"/>
      <w:lvlText w:val="–"/>
      <w:lvlJc w:val="left"/>
      <w:pPr>
        <w:ind w:left="1440" w:hanging="360"/>
      </w:pPr>
      <w:rPr>
        <w:rFonts w:ascii="Arial" w:eastAsia="Times New Roman" w:hAnsi="Arial" w:cs="Arial" w:hint="default"/>
        <w:i w:val="0"/>
        <w:iCs/>
        <w:w w:val="100"/>
        <w:sz w:val="22"/>
        <w:szCs w:val="22"/>
        <w:lang w:val="cs-CZ" w:eastAsia="cs-CZ" w:bidi="cs-CZ"/>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8B0FE9"/>
    <w:multiLevelType w:val="hybridMultilevel"/>
    <w:tmpl w:val="061E244C"/>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F87D8E"/>
    <w:multiLevelType w:val="hybridMultilevel"/>
    <w:tmpl w:val="880EEF62"/>
    <w:lvl w:ilvl="0" w:tplc="CF3844B4">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13921020">
      <w:numFmt w:val="bullet"/>
      <w:lvlText w:val="•"/>
      <w:lvlJc w:val="left"/>
      <w:pPr>
        <w:ind w:left="1788" w:hanging="708"/>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831DD2"/>
    <w:multiLevelType w:val="hybridMultilevel"/>
    <w:tmpl w:val="226E4362"/>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E25255"/>
    <w:multiLevelType w:val="hybridMultilevel"/>
    <w:tmpl w:val="3E66287A"/>
    <w:lvl w:ilvl="0" w:tplc="156E7D48">
      <w:numFmt w:val="bullet"/>
      <w:lvlText w:val="–"/>
      <w:lvlJc w:val="left"/>
      <w:pPr>
        <w:ind w:left="720" w:hanging="360"/>
      </w:pPr>
      <w:rPr>
        <w:rFonts w:ascii="Arial" w:eastAsia="Times New Roman" w:hAnsi="Arial" w:cs="Arial" w:hint="default"/>
        <w:i/>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3E08F7"/>
    <w:multiLevelType w:val="hybridMultilevel"/>
    <w:tmpl w:val="3EC0A268"/>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D50802"/>
    <w:multiLevelType w:val="hybridMultilevel"/>
    <w:tmpl w:val="CE4CE4D4"/>
    <w:lvl w:ilvl="0" w:tplc="210C114A">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210C114A">
      <w:numFmt w:val="bullet"/>
      <w:lvlText w:val="–"/>
      <w:lvlJc w:val="left"/>
      <w:pPr>
        <w:ind w:left="1440" w:hanging="360"/>
      </w:pPr>
      <w:rPr>
        <w:rFonts w:ascii="Arial" w:eastAsia="Times New Roman" w:hAnsi="Arial" w:cs="Arial" w:hint="default"/>
        <w:i w:val="0"/>
        <w:iCs/>
        <w:w w:val="100"/>
        <w:sz w:val="22"/>
        <w:szCs w:val="22"/>
        <w:lang w:val="cs-CZ" w:eastAsia="cs-CZ" w:bidi="cs-CZ"/>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BF3715"/>
    <w:multiLevelType w:val="hybridMultilevel"/>
    <w:tmpl w:val="040A48F2"/>
    <w:lvl w:ilvl="0" w:tplc="EF60BB84">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FB1439"/>
    <w:multiLevelType w:val="hybridMultilevel"/>
    <w:tmpl w:val="F3324526"/>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EC51EE"/>
    <w:multiLevelType w:val="hybridMultilevel"/>
    <w:tmpl w:val="A4BADDA8"/>
    <w:lvl w:ilvl="0" w:tplc="210C114A">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210C114A">
      <w:numFmt w:val="bullet"/>
      <w:lvlText w:val="–"/>
      <w:lvlJc w:val="left"/>
      <w:pPr>
        <w:ind w:left="1440" w:hanging="360"/>
      </w:pPr>
      <w:rPr>
        <w:rFonts w:ascii="Arial" w:eastAsia="Times New Roman" w:hAnsi="Arial" w:cs="Arial" w:hint="default"/>
        <w:i w:val="0"/>
        <w:iCs/>
        <w:w w:val="100"/>
        <w:sz w:val="22"/>
        <w:szCs w:val="22"/>
        <w:lang w:val="cs-CZ" w:eastAsia="cs-CZ" w:bidi="cs-CZ"/>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211DDF"/>
    <w:multiLevelType w:val="hybridMultilevel"/>
    <w:tmpl w:val="894219B4"/>
    <w:lvl w:ilvl="0" w:tplc="7786BD1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4441B3"/>
    <w:multiLevelType w:val="hybridMultilevel"/>
    <w:tmpl w:val="473C3C30"/>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E23763"/>
    <w:multiLevelType w:val="multilevel"/>
    <w:tmpl w:val="F4364878"/>
    <w:lvl w:ilvl="0">
      <w:start w:val="2"/>
      <w:numFmt w:val="decimal"/>
      <w:lvlText w:val="%1"/>
      <w:lvlJc w:val="left"/>
      <w:pPr>
        <w:ind w:left="500" w:hanging="500"/>
      </w:pPr>
      <w:rPr>
        <w:rFonts w:hint="default"/>
      </w:rPr>
    </w:lvl>
    <w:lvl w:ilvl="1">
      <w:start w:val="4"/>
      <w:numFmt w:val="decimal"/>
      <w:lvlText w:val="%1.%2"/>
      <w:lvlJc w:val="left"/>
      <w:pPr>
        <w:ind w:left="500" w:hanging="5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392167"/>
    <w:multiLevelType w:val="hybridMultilevel"/>
    <w:tmpl w:val="82BCD0F0"/>
    <w:lvl w:ilvl="0" w:tplc="709A401A">
      <w:start w:val="1"/>
      <w:numFmt w:val="lowerLetter"/>
      <w:lvlText w:val="%1)"/>
      <w:lvlJc w:val="left"/>
      <w:pPr>
        <w:ind w:left="720" w:hanging="360"/>
      </w:pPr>
      <w:rPr>
        <w:rFonts w:ascii="Times New Roman" w:hAnsi="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BA35E87"/>
    <w:multiLevelType w:val="hybridMultilevel"/>
    <w:tmpl w:val="4D669FF4"/>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BDC0D1F"/>
    <w:multiLevelType w:val="hybridMultilevel"/>
    <w:tmpl w:val="306854F6"/>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7209AB"/>
    <w:multiLevelType w:val="hybridMultilevel"/>
    <w:tmpl w:val="1B8C11B4"/>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8B338C"/>
    <w:multiLevelType w:val="hybridMultilevel"/>
    <w:tmpl w:val="B51228C0"/>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D820C838">
      <w:numFmt w:val="bullet"/>
      <w:lvlText w:val="—"/>
      <w:lvlJc w:val="left"/>
      <w:pPr>
        <w:ind w:left="1440" w:hanging="360"/>
      </w:pPr>
      <w:rPr>
        <w:rFonts w:ascii="Arial" w:eastAsia="CIDFont+F2" w:hAnsi="Arial" w:cs="Arial" w:hint="default"/>
        <w:color w:val="0066AB"/>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35C2D5E"/>
    <w:multiLevelType w:val="multilevel"/>
    <w:tmpl w:val="4F6C3AC2"/>
    <w:lvl w:ilvl="0">
      <w:start w:val="2"/>
      <w:numFmt w:val="decimal"/>
      <w:lvlText w:val="%1"/>
      <w:lvlJc w:val="left"/>
      <w:pPr>
        <w:ind w:left="730" w:hanging="730"/>
      </w:pPr>
      <w:rPr>
        <w:rFonts w:hint="default"/>
      </w:rPr>
    </w:lvl>
    <w:lvl w:ilvl="1">
      <w:start w:val="4"/>
      <w:numFmt w:val="decimal"/>
      <w:lvlText w:val="%1.%2"/>
      <w:lvlJc w:val="left"/>
      <w:pPr>
        <w:ind w:left="730" w:hanging="730"/>
      </w:pPr>
      <w:rPr>
        <w:rFonts w:hint="default"/>
      </w:rPr>
    </w:lvl>
    <w:lvl w:ilvl="2">
      <w:start w:val="3"/>
      <w:numFmt w:val="decimal"/>
      <w:lvlText w:val="%1.%2.%3"/>
      <w:lvlJc w:val="left"/>
      <w:pPr>
        <w:ind w:left="730" w:hanging="73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790386"/>
    <w:multiLevelType w:val="hybridMultilevel"/>
    <w:tmpl w:val="B6F2088A"/>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86A1E84"/>
    <w:multiLevelType w:val="hybridMultilevel"/>
    <w:tmpl w:val="0584D1BA"/>
    <w:lvl w:ilvl="0" w:tplc="5E685274">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A50DD2"/>
    <w:multiLevelType w:val="hybridMultilevel"/>
    <w:tmpl w:val="CDA01988"/>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564888"/>
    <w:multiLevelType w:val="hybridMultilevel"/>
    <w:tmpl w:val="8E5A7826"/>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555EF0"/>
    <w:multiLevelType w:val="hybridMultilevel"/>
    <w:tmpl w:val="C3DC4D28"/>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B735DA1"/>
    <w:multiLevelType w:val="hybridMultilevel"/>
    <w:tmpl w:val="6D0004BA"/>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FB1405"/>
    <w:multiLevelType w:val="hybridMultilevel"/>
    <w:tmpl w:val="7F845C8C"/>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50ECDE26">
      <w:numFmt w:val="bullet"/>
      <w:lvlText w:val="–"/>
      <w:lvlJc w:val="left"/>
      <w:pPr>
        <w:ind w:left="1440" w:hanging="360"/>
      </w:pPr>
      <w:rPr>
        <w:rFonts w:ascii="Arial" w:eastAsia="Times New Roman" w:hAnsi="Arial" w:cs="Arial" w:hint="default"/>
        <w:i w:val="0"/>
        <w:iCs/>
        <w:w w:val="100"/>
        <w:sz w:val="22"/>
        <w:szCs w:val="22"/>
        <w:lang w:val="cs-CZ" w:eastAsia="cs-CZ" w:bidi="cs-CZ"/>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0646E8F"/>
    <w:multiLevelType w:val="hybridMultilevel"/>
    <w:tmpl w:val="68D8C43A"/>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760790"/>
    <w:multiLevelType w:val="hybridMultilevel"/>
    <w:tmpl w:val="EFD67454"/>
    <w:lvl w:ilvl="0" w:tplc="2A3820E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A70CE9"/>
    <w:multiLevelType w:val="hybridMultilevel"/>
    <w:tmpl w:val="27A4141E"/>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755AB5"/>
    <w:multiLevelType w:val="hybridMultilevel"/>
    <w:tmpl w:val="3A80B620"/>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135438"/>
    <w:multiLevelType w:val="hybridMultilevel"/>
    <w:tmpl w:val="3B105C26"/>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D143838"/>
    <w:multiLevelType w:val="hybridMultilevel"/>
    <w:tmpl w:val="DEB45296"/>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FCF013C"/>
    <w:multiLevelType w:val="hybridMultilevel"/>
    <w:tmpl w:val="38EE57CE"/>
    <w:lvl w:ilvl="0" w:tplc="50ECDE26">
      <w:numFmt w:val="bullet"/>
      <w:lvlText w:val="–"/>
      <w:lvlJc w:val="left"/>
      <w:pPr>
        <w:ind w:left="720" w:hanging="360"/>
      </w:pPr>
      <w:rPr>
        <w:rFonts w:ascii="Arial" w:eastAsia="Times New Roman" w:hAnsi="Arial" w:cs="Arial" w:hint="default"/>
        <w:i w:val="0"/>
        <w:iCs/>
        <w:w w:val="100"/>
        <w:sz w:val="22"/>
        <w:szCs w:val="22"/>
        <w:lang w:val="cs-CZ" w:eastAsia="cs-CZ" w:bidi="cs-CZ"/>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24"/>
  </w:num>
  <w:num w:numId="4">
    <w:abstractNumId w:val="11"/>
  </w:num>
  <w:num w:numId="5">
    <w:abstractNumId w:val="21"/>
  </w:num>
  <w:num w:numId="6">
    <w:abstractNumId w:val="15"/>
  </w:num>
  <w:num w:numId="7">
    <w:abstractNumId w:val="0"/>
  </w:num>
  <w:num w:numId="8">
    <w:abstractNumId w:val="13"/>
  </w:num>
  <w:num w:numId="9">
    <w:abstractNumId w:val="26"/>
  </w:num>
  <w:num w:numId="10">
    <w:abstractNumId w:val="1"/>
  </w:num>
  <w:num w:numId="11">
    <w:abstractNumId w:val="3"/>
  </w:num>
  <w:num w:numId="12">
    <w:abstractNumId w:val="6"/>
  </w:num>
  <w:num w:numId="13">
    <w:abstractNumId w:val="31"/>
  </w:num>
  <w:num w:numId="14">
    <w:abstractNumId w:val="5"/>
  </w:num>
  <w:num w:numId="15">
    <w:abstractNumId w:val="23"/>
  </w:num>
  <w:num w:numId="16">
    <w:abstractNumId w:val="12"/>
  </w:num>
  <w:num w:numId="17">
    <w:abstractNumId w:val="7"/>
  </w:num>
  <w:num w:numId="18">
    <w:abstractNumId w:val="30"/>
  </w:num>
  <w:num w:numId="19">
    <w:abstractNumId w:val="9"/>
  </w:num>
  <w:num w:numId="20">
    <w:abstractNumId w:val="10"/>
  </w:num>
  <w:num w:numId="21">
    <w:abstractNumId w:val="18"/>
  </w:num>
  <w:num w:numId="22">
    <w:abstractNumId w:val="20"/>
  </w:num>
  <w:num w:numId="23">
    <w:abstractNumId w:val="28"/>
  </w:num>
  <w:num w:numId="24">
    <w:abstractNumId w:val="32"/>
  </w:num>
  <w:num w:numId="25">
    <w:abstractNumId w:val="2"/>
  </w:num>
  <w:num w:numId="26">
    <w:abstractNumId w:val="4"/>
  </w:num>
  <w:num w:numId="27">
    <w:abstractNumId w:val="19"/>
  </w:num>
  <w:num w:numId="28">
    <w:abstractNumId w:val="14"/>
  </w:num>
  <w:num w:numId="29">
    <w:abstractNumId w:val="17"/>
  </w:num>
  <w:num w:numId="30">
    <w:abstractNumId w:val="35"/>
  </w:num>
  <w:num w:numId="31">
    <w:abstractNumId w:val="8"/>
  </w:num>
  <w:num w:numId="32">
    <w:abstractNumId w:val="27"/>
  </w:num>
  <w:num w:numId="33">
    <w:abstractNumId w:val="22"/>
  </w:num>
  <w:num w:numId="34">
    <w:abstractNumId w:val="33"/>
  </w:num>
  <w:num w:numId="35">
    <w:abstractNumId w:val="34"/>
  </w:num>
  <w:num w:numId="36">
    <w:abstractNumId w:val="29"/>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urdych Tomáš">
    <w15:presenceInfo w15:providerId="AD" w15:userId="S::tomas.burdych@mmr.cz::725d0af9-d5c5-44bd-b186-fbb2e74cbe50"/>
  </w15:person>
  <w15:person w15:author="Lorenzová Petra">
    <w15:presenceInfo w15:providerId="AD" w15:userId="S-1-5-21-1734154049-1292792158-1480540978-108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39F"/>
    <w:rsid w:val="0000092E"/>
    <w:rsid w:val="00003ED2"/>
    <w:rsid w:val="00026E31"/>
    <w:rsid w:val="0005130C"/>
    <w:rsid w:val="00052C36"/>
    <w:rsid w:val="00070194"/>
    <w:rsid w:val="000930FB"/>
    <w:rsid w:val="000C3C1D"/>
    <w:rsid w:val="000E076F"/>
    <w:rsid w:val="000E774C"/>
    <w:rsid w:val="00111487"/>
    <w:rsid w:val="00121037"/>
    <w:rsid w:val="00195439"/>
    <w:rsid w:val="001A4F23"/>
    <w:rsid w:val="00230C4F"/>
    <w:rsid w:val="00265FD8"/>
    <w:rsid w:val="00276DA9"/>
    <w:rsid w:val="002B7B05"/>
    <w:rsid w:val="002C133A"/>
    <w:rsid w:val="002F776E"/>
    <w:rsid w:val="00393EFF"/>
    <w:rsid w:val="00404845"/>
    <w:rsid w:val="00486E11"/>
    <w:rsid w:val="004963E2"/>
    <w:rsid w:val="004B29B7"/>
    <w:rsid w:val="004B3EE7"/>
    <w:rsid w:val="005049CD"/>
    <w:rsid w:val="005611F8"/>
    <w:rsid w:val="005B3F0A"/>
    <w:rsid w:val="005C40F6"/>
    <w:rsid w:val="00634444"/>
    <w:rsid w:val="006504AB"/>
    <w:rsid w:val="006A315C"/>
    <w:rsid w:val="006A4FEE"/>
    <w:rsid w:val="006A50B0"/>
    <w:rsid w:val="006C03DE"/>
    <w:rsid w:val="006D166E"/>
    <w:rsid w:val="00700FBB"/>
    <w:rsid w:val="00705A65"/>
    <w:rsid w:val="00721C33"/>
    <w:rsid w:val="007925B6"/>
    <w:rsid w:val="00793A73"/>
    <w:rsid w:val="007C7BAD"/>
    <w:rsid w:val="007E400F"/>
    <w:rsid w:val="007E6696"/>
    <w:rsid w:val="00860BED"/>
    <w:rsid w:val="008674D5"/>
    <w:rsid w:val="00873877"/>
    <w:rsid w:val="008B4A81"/>
    <w:rsid w:val="00955396"/>
    <w:rsid w:val="009A263B"/>
    <w:rsid w:val="00A21EF3"/>
    <w:rsid w:val="00A41738"/>
    <w:rsid w:val="00A42B82"/>
    <w:rsid w:val="00AB744D"/>
    <w:rsid w:val="00AF639F"/>
    <w:rsid w:val="00B92BB6"/>
    <w:rsid w:val="00BB2F00"/>
    <w:rsid w:val="00BC06AA"/>
    <w:rsid w:val="00BC589B"/>
    <w:rsid w:val="00BD38B4"/>
    <w:rsid w:val="00C25536"/>
    <w:rsid w:val="00C36216"/>
    <w:rsid w:val="00C71C12"/>
    <w:rsid w:val="00C83B2E"/>
    <w:rsid w:val="00C90408"/>
    <w:rsid w:val="00CC1BC9"/>
    <w:rsid w:val="00D21F13"/>
    <w:rsid w:val="00D659F3"/>
    <w:rsid w:val="00DE0C2C"/>
    <w:rsid w:val="00E0406B"/>
    <w:rsid w:val="00E73BD7"/>
    <w:rsid w:val="00E80A0E"/>
    <w:rsid w:val="00E81C71"/>
    <w:rsid w:val="00E87D4D"/>
    <w:rsid w:val="00EC282F"/>
    <w:rsid w:val="00F07194"/>
    <w:rsid w:val="00F41C59"/>
    <w:rsid w:val="00F548EC"/>
    <w:rsid w:val="00F65A9F"/>
    <w:rsid w:val="00F72F50"/>
    <w:rsid w:val="00FA45BF"/>
    <w:rsid w:val="00FE59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0295F"/>
  <w15:chartTrackingRefBased/>
  <w15:docId w15:val="{0880B873-16C3-4294-81BF-A85467A3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sid w:val="00C36216"/>
    <w:pPr>
      <w:widowControl w:val="0"/>
      <w:autoSpaceDE w:val="0"/>
      <w:autoSpaceDN w:val="0"/>
      <w:spacing w:after="0" w:line="240" w:lineRule="auto"/>
    </w:pPr>
    <w:rPr>
      <w:rFonts w:ascii="Times New Roman" w:eastAsia="Times New Roman" w:hAnsi="Times New Roman" w:cs="Times New Roman"/>
      <w:lang w:eastAsia="cs-CZ" w:bidi="cs-CZ"/>
    </w:rPr>
  </w:style>
  <w:style w:type="paragraph" w:styleId="Nadpis1">
    <w:name w:val="heading 1"/>
    <w:basedOn w:val="Normln"/>
    <w:next w:val="Normln"/>
    <w:link w:val="Nadpis1Char"/>
    <w:uiPriority w:val="9"/>
    <w:qFormat/>
    <w:rsid w:val="00955396"/>
    <w:pPr>
      <w:keepNext/>
      <w:keepLines/>
      <w:spacing w:before="240"/>
      <w:outlineLvl w:val="0"/>
    </w:pPr>
    <w:rPr>
      <w:rFonts w:eastAsiaTheme="majorEastAsia" w:cstheme="majorBidi"/>
      <w:color w:val="2E74B5" w:themeColor="accent1" w:themeShade="BF"/>
      <w:sz w:val="32"/>
      <w:szCs w:val="32"/>
    </w:rPr>
  </w:style>
  <w:style w:type="paragraph" w:styleId="Nadpis2">
    <w:name w:val="heading 2"/>
    <w:basedOn w:val="Normln"/>
    <w:next w:val="Normln"/>
    <w:link w:val="Nadpis2Char"/>
    <w:uiPriority w:val="1"/>
    <w:unhideWhenUsed/>
    <w:qFormat/>
    <w:rsid w:val="00955396"/>
    <w:pPr>
      <w:keepNext/>
      <w:keepLines/>
      <w:spacing w:before="40"/>
      <w:outlineLvl w:val="1"/>
    </w:pPr>
    <w:rPr>
      <w:rFonts w:eastAsiaTheme="majorEastAsia" w:cstheme="majorBidi"/>
      <w:color w:val="2E74B5" w:themeColor="accent1" w:themeShade="BF"/>
      <w:sz w:val="26"/>
      <w:szCs w:val="26"/>
    </w:rPr>
  </w:style>
  <w:style w:type="paragraph" w:styleId="Nadpis3">
    <w:name w:val="heading 3"/>
    <w:basedOn w:val="Normln"/>
    <w:next w:val="Normln"/>
    <w:link w:val="Nadpis3Char"/>
    <w:uiPriority w:val="9"/>
    <w:unhideWhenUsed/>
    <w:qFormat/>
    <w:rsid w:val="00C36216"/>
    <w:pPr>
      <w:keepNext/>
      <w:keepLines/>
      <w:spacing w:before="40"/>
      <w:ind w:left="720" w:hanging="72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C36216"/>
    <w:pPr>
      <w:keepNext/>
      <w:keepLines/>
      <w:spacing w:before="40"/>
      <w:ind w:left="1574" w:hanging="864"/>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C36216"/>
    <w:pPr>
      <w:keepNext/>
      <w:keepLines/>
      <w:spacing w:before="40"/>
      <w:ind w:left="1008" w:hanging="1008"/>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C36216"/>
    <w:pPr>
      <w:keepNext/>
      <w:keepLines/>
      <w:spacing w:before="40"/>
      <w:ind w:left="1152" w:hanging="1152"/>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C36216"/>
    <w:pPr>
      <w:keepNext/>
      <w:keepLines/>
      <w:spacing w:before="40"/>
      <w:ind w:left="1296" w:hanging="1296"/>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C36216"/>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36216"/>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55396"/>
    <w:rPr>
      <w:rFonts w:ascii="Arial" w:eastAsiaTheme="majorEastAsia" w:hAnsi="Arial" w:cstheme="majorBidi"/>
      <w:color w:val="2E74B5" w:themeColor="accent1" w:themeShade="BF"/>
      <w:sz w:val="32"/>
      <w:szCs w:val="32"/>
    </w:rPr>
  </w:style>
  <w:style w:type="character" w:customStyle="1" w:styleId="Nadpis2Char">
    <w:name w:val="Nadpis 2 Char"/>
    <w:basedOn w:val="Standardnpsmoodstavce"/>
    <w:link w:val="Nadpis2"/>
    <w:uiPriority w:val="9"/>
    <w:semiHidden/>
    <w:rsid w:val="00955396"/>
    <w:rPr>
      <w:rFonts w:ascii="Arial" w:eastAsiaTheme="majorEastAsia" w:hAnsi="Arial" w:cstheme="majorBidi"/>
      <w:color w:val="2E74B5" w:themeColor="accent1" w:themeShade="BF"/>
      <w:sz w:val="26"/>
      <w:szCs w:val="26"/>
    </w:rPr>
  </w:style>
  <w:style w:type="paragraph" w:styleId="Nzev">
    <w:name w:val="Title"/>
    <w:basedOn w:val="Normln"/>
    <w:next w:val="Normln"/>
    <w:link w:val="NzevChar"/>
    <w:uiPriority w:val="10"/>
    <w:qFormat/>
    <w:rsid w:val="00955396"/>
    <w:pPr>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955396"/>
    <w:rPr>
      <w:rFonts w:ascii="Arial" w:eastAsiaTheme="majorEastAsia" w:hAnsi="Arial" w:cstheme="majorBidi"/>
      <w:spacing w:val="-10"/>
      <w:kern w:val="28"/>
      <w:sz w:val="56"/>
      <w:szCs w:val="56"/>
    </w:rPr>
  </w:style>
  <w:style w:type="paragraph" w:styleId="Podnadpis">
    <w:name w:val="Subtitle"/>
    <w:basedOn w:val="Normln"/>
    <w:next w:val="Normln"/>
    <w:link w:val="PodnadpisChar"/>
    <w:uiPriority w:val="11"/>
    <w:qFormat/>
    <w:rsid w:val="00955396"/>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955396"/>
    <w:rPr>
      <w:rFonts w:ascii="Arial" w:eastAsiaTheme="minorEastAsia" w:hAnsi="Arial"/>
      <w:color w:val="5A5A5A" w:themeColor="text1" w:themeTint="A5"/>
      <w:spacing w:val="15"/>
    </w:rPr>
  </w:style>
  <w:style w:type="paragraph" w:styleId="Bezmezer">
    <w:name w:val="No Spacing"/>
    <w:uiPriority w:val="1"/>
    <w:qFormat/>
    <w:rsid w:val="00955396"/>
    <w:pPr>
      <w:spacing w:after="0" w:line="240" w:lineRule="auto"/>
    </w:pPr>
    <w:rPr>
      <w:rFonts w:ascii="Arial" w:hAnsi="Arial"/>
      <w:sz w:val="20"/>
    </w:rPr>
  </w:style>
  <w:style w:type="character" w:customStyle="1" w:styleId="Nadpis3Char">
    <w:name w:val="Nadpis 3 Char"/>
    <w:basedOn w:val="Standardnpsmoodstavce"/>
    <w:link w:val="Nadpis3"/>
    <w:uiPriority w:val="9"/>
    <w:rsid w:val="00C36216"/>
    <w:rPr>
      <w:rFonts w:asciiTheme="majorHAnsi" w:eastAsiaTheme="majorEastAsia" w:hAnsiTheme="majorHAnsi" w:cstheme="majorBidi"/>
      <w:color w:val="1F4D78" w:themeColor="accent1" w:themeShade="7F"/>
      <w:sz w:val="24"/>
      <w:szCs w:val="24"/>
      <w:lang w:eastAsia="cs-CZ" w:bidi="cs-CZ"/>
    </w:rPr>
  </w:style>
  <w:style w:type="character" w:customStyle="1" w:styleId="Nadpis4Char">
    <w:name w:val="Nadpis 4 Char"/>
    <w:basedOn w:val="Standardnpsmoodstavce"/>
    <w:link w:val="Nadpis4"/>
    <w:uiPriority w:val="9"/>
    <w:rsid w:val="00C36216"/>
    <w:rPr>
      <w:rFonts w:asciiTheme="majorHAnsi" w:eastAsiaTheme="majorEastAsia" w:hAnsiTheme="majorHAnsi" w:cstheme="majorBidi"/>
      <w:i/>
      <w:iCs/>
      <w:color w:val="2E74B5" w:themeColor="accent1" w:themeShade="BF"/>
      <w:lang w:eastAsia="cs-CZ" w:bidi="cs-CZ"/>
    </w:rPr>
  </w:style>
  <w:style w:type="character" w:customStyle="1" w:styleId="Nadpis5Char">
    <w:name w:val="Nadpis 5 Char"/>
    <w:basedOn w:val="Standardnpsmoodstavce"/>
    <w:link w:val="Nadpis5"/>
    <w:uiPriority w:val="9"/>
    <w:rsid w:val="00C36216"/>
    <w:rPr>
      <w:rFonts w:asciiTheme="majorHAnsi" w:eastAsiaTheme="majorEastAsia" w:hAnsiTheme="majorHAnsi" w:cstheme="majorBidi"/>
      <w:color w:val="2E74B5" w:themeColor="accent1" w:themeShade="BF"/>
      <w:lang w:eastAsia="cs-CZ" w:bidi="cs-CZ"/>
    </w:rPr>
  </w:style>
  <w:style w:type="character" w:customStyle="1" w:styleId="Nadpis6Char">
    <w:name w:val="Nadpis 6 Char"/>
    <w:basedOn w:val="Standardnpsmoodstavce"/>
    <w:link w:val="Nadpis6"/>
    <w:uiPriority w:val="9"/>
    <w:rsid w:val="00C36216"/>
    <w:rPr>
      <w:rFonts w:asciiTheme="majorHAnsi" w:eastAsiaTheme="majorEastAsia" w:hAnsiTheme="majorHAnsi" w:cstheme="majorBidi"/>
      <w:color w:val="1F4D78" w:themeColor="accent1" w:themeShade="7F"/>
      <w:lang w:eastAsia="cs-CZ" w:bidi="cs-CZ"/>
    </w:rPr>
  </w:style>
  <w:style w:type="character" w:customStyle="1" w:styleId="Nadpis7Char">
    <w:name w:val="Nadpis 7 Char"/>
    <w:basedOn w:val="Standardnpsmoodstavce"/>
    <w:link w:val="Nadpis7"/>
    <w:uiPriority w:val="9"/>
    <w:semiHidden/>
    <w:rsid w:val="00C36216"/>
    <w:rPr>
      <w:rFonts w:asciiTheme="majorHAnsi" w:eastAsiaTheme="majorEastAsia" w:hAnsiTheme="majorHAnsi" w:cstheme="majorBidi"/>
      <w:i/>
      <w:iCs/>
      <w:color w:val="1F4D78" w:themeColor="accent1" w:themeShade="7F"/>
      <w:lang w:eastAsia="cs-CZ" w:bidi="cs-CZ"/>
    </w:rPr>
  </w:style>
  <w:style w:type="character" w:customStyle="1" w:styleId="Nadpis8Char">
    <w:name w:val="Nadpis 8 Char"/>
    <w:basedOn w:val="Standardnpsmoodstavce"/>
    <w:link w:val="Nadpis8"/>
    <w:uiPriority w:val="9"/>
    <w:semiHidden/>
    <w:rsid w:val="00C36216"/>
    <w:rPr>
      <w:rFonts w:asciiTheme="majorHAnsi" w:eastAsiaTheme="majorEastAsia" w:hAnsiTheme="majorHAnsi" w:cstheme="majorBidi"/>
      <w:color w:val="272727" w:themeColor="text1" w:themeTint="D8"/>
      <w:sz w:val="21"/>
      <w:szCs w:val="21"/>
      <w:lang w:eastAsia="cs-CZ" w:bidi="cs-CZ"/>
    </w:rPr>
  </w:style>
  <w:style w:type="character" w:customStyle="1" w:styleId="Nadpis9Char">
    <w:name w:val="Nadpis 9 Char"/>
    <w:basedOn w:val="Standardnpsmoodstavce"/>
    <w:link w:val="Nadpis9"/>
    <w:uiPriority w:val="9"/>
    <w:semiHidden/>
    <w:rsid w:val="00C36216"/>
    <w:rPr>
      <w:rFonts w:asciiTheme="majorHAnsi" w:eastAsiaTheme="majorEastAsia" w:hAnsiTheme="majorHAnsi" w:cstheme="majorBidi"/>
      <w:i/>
      <w:iCs/>
      <w:color w:val="272727" w:themeColor="text1" w:themeTint="D8"/>
      <w:sz w:val="21"/>
      <w:szCs w:val="21"/>
      <w:lang w:eastAsia="cs-CZ" w:bidi="cs-CZ"/>
    </w:rPr>
  </w:style>
  <w:style w:type="paragraph" w:styleId="Odstavecseseznamem">
    <w:name w:val="List Paragraph"/>
    <w:aliases w:val="Odrážky,Nad,Odstavec cíl se seznamem,Odstavec se seznamem5,Odstavec se seznamem1,Odstavec_muj,_Odstavec se seznamem,Seznam - odrážky,Conclusion de partie,Fiche List Paragraph,List Paragraph (Czech Tourism),Název grafu,nad 1,Tučné"/>
    <w:basedOn w:val="Normln"/>
    <w:link w:val="OdstavecseseznamemChar"/>
    <w:uiPriority w:val="34"/>
    <w:qFormat/>
    <w:rsid w:val="00C36216"/>
    <w:pPr>
      <w:spacing w:before="120"/>
      <w:ind w:left="936" w:hanging="361"/>
    </w:pPr>
  </w:style>
  <w:style w:type="character" w:customStyle="1" w:styleId="OdstavecseseznamemChar">
    <w:name w:val="Odstavec se seznamem Char"/>
    <w:aliases w:val="Odrážky Char,Nad Char,Odstavec cíl se seznamem Char,Odstavec se seznamem5 Char,Odstavec se seznamem1 Char,Odstavec_muj Char,_Odstavec se seznamem Char,Seznam - odrážky Char,Conclusion de partie Char,Fiche List Paragraph Char"/>
    <w:basedOn w:val="Standardnpsmoodstavce"/>
    <w:link w:val="Odstavecseseznamem"/>
    <w:uiPriority w:val="34"/>
    <w:qFormat/>
    <w:rsid w:val="00C36216"/>
    <w:rPr>
      <w:rFonts w:ascii="Times New Roman" w:eastAsia="Times New Roman" w:hAnsi="Times New Roman" w:cs="Times New Roman"/>
      <w:lang w:eastAsia="cs-CZ" w:bidi="cs-CZ"/>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unhideWhenUsed/>
    <w:qFormat/>
    <w:rsid w:val="00C36216"/>
    <w:pPr>
      <w:widowControl/>
      <w:autoSpaceDE/>
      <w:autoSpaceDN/>
      <w:jc w:val="both"/>
    </w:pPr>
    <w:rPr>
      <w:rFonts w:asciiTheme="minorHAnsi" w:eastAsiaTheme="minorEastAsia" w:hAnsiTheme="minorHAnsi" w:cstheme="minorBidi"/>
      <w:sz w:val="20"/>
      <w:szCs w:val="20"/>
      <w:lang w:bidi="ar-SA"/>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C36216"/>
    <w:rPr>
      <w:rFonts w:eastAsiaTheme="minorEastAsia"/>
      <w:sz w:val="20"/>
      <w:szCs w:val="20"/>
      <w:lang w:eastAsia="cs-CZ"/>
    </w:rPr>
  </w:style>
  <w:style w:type="character" w:styleId="Znakapoznpodarou">
    <w:name w:val="footnote reference"/>
    <w:aliases w:val="Footnote symbol,Times 10 Point,Exposant 3 Point, Exposant 3 Point,Footnote number,Footnote Reference Number,Footnote reference number,Footnote Reference Superscript,EN Footnote Reference,note TESI,Voetnootverwijzing,fr,FR,No"/>
    <w:basedOn w:val="Standardnpsmoodstavce"/>
    <w:uiPriority w:val="99"/>
    <w:unhideWhenUsed/>
    <w:qFormat/>
    <w:rsid w:val="00C36216"/>
    <w:rPr>
      <w:vertAlign w:val="superscript"/>
    </w:rPr>
  </w:style>
  <w:style w:type="paragraph" w:styleId="Titulek">
    <w:name w:val="caption"/>
    <w:basedOn w:val="Normln"/>
    <w:next w:val="Normln"/>
    <w:uiPriority w:val="35"/>
    <w:unhideWhenUsed/>
    <w:qFormat/>
    <w:rsid w:val="00C36216"/>
    <w:pPr>
      <w:keepNext/>
      <w:widowControl/>
      <w:autoSpaceDE/>
      <w:autoSpaceDN/>
      <w:spacing w:after="200"/>
    </w:pPr>
    <w:rPr>
      <w:rFonts w:ascii="Segoe UI" w:eastAsiaTheme="minorHAnsi" w:hAnsi="Segoe UI" w:cstheme="minorBidi"/>
      <w:b/>
      <w:bCs/>
      <w:color w:val="73726E"/>
      <w:sz w:val="18"/>
      <w:szCs w:val="18"/>
      <w:lang w:eastAsia="en-US" w:bidi="ar-SA"/>
      <w14:textFill>
        <w14:solidFill>
          <w14:srgbClr w14:val="73726E">
            <w14:lumMod w14:val="50000"/>
          </w14:srgbClr>
        </w14:solidFill>
      </w14:textFill>
    </w:rPr>
  </w:style>
  <w:style w:type="paragraph" w:customStyle="1" w:styleId="Zkladnodstavec">
    <w:name w:val="[Základní odstavec]"/>
    <w:basedOn w:val="Normln"/>
    <w:uiPriority w:val="99"/>
    <w:rsid w:val="00C36216"/>
    <w:pPr>
      <w:widowControl/>
      <w:adjustRightInd w:val="0"/>
      <w:spacing w:line="288" w:lineRule="auto"/>
      <w:textAlignment w:val="center"/>
    </w:pPr>
    <w:rPr>
      <w:rFonts w:ascii="MinionPro-Regular" w:eastAsiaTheme="minorHAnsi" w:hAnsi="MinionPro-Regular" w:cs="MinionPro-Regular"/>
      <w:color w:val="000000"/>
      <w:sz w:val="24"/>
      <w:szCs w:val="24"/>
      <w:lang w:eastAsia="en-US" w:bidi="ar-SA"/>
    </w:rPr>
  </w:style>
  <w:style w:type="character" w:customStyle="1" w:styleId="Bnpsmo">
    <w:name w:val="Běžné písmo"/>
    <w:uiPriority w:val="99"/>
    <w:rsid w:val="00C36216"/>
  </w:style>
  <w:style w:type="table" w:styleId="Svtltabulkasmkou1zvraznn1">
    <w:name w:val="Grid Table 1 Light Accent 1"/>
    <w:basedOn w:val="Normlntabulka"/>
    <w:uiPriority w:val="46"/>
    <w:rsid w:val="00C36216"/>
    <w:pPr>
      <w:spacing w:after="0" w:line="240" w:lineRule="auto"/>
    </w:pPr>
    <w:rPr>
      <w:rFonts w:ascii="Times New Roman" w:hAnsi="Times New Roman" w:cs="Helvetica"/>
      <w:b/>
      <w:sz w:val="24"/>
      <w:szCs w:val="24"/>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Zhlav">
    <w:name w:val="header"/>
    <w:basedOn w:val="Normln"/>
    <w:link w:val="ZhlavChar"/>
    <w:uiPriority w:val="99"/>
    <w:unhideWhenUsed/>
    <w:rsid w:val="00793A73"/>
    <w:pPr>
      <w:tabs>
        <w:tab w:val="center" w:pos="4536"/>
        <w:tab w:val="right" w:pos="9072"/>
      </w:tabs>
    </w:pPr>
  </w:style>
  <w:style w:type="character" w:customStyle="1" w:styleId="ZhlavChar">
    <w:name w:val="Záhlaví Char"/>
    <w:basedOn w:val="Standardnpsmoodstavce"/>
    <w:link w:val="Zhlav"/>
    <w:uiPriority w:val="99"/>
    <w:rsid w:val="00793A73"/>
    <w:rPr>
      <w:rFonts w:ascii="Times New Roman" w:eastAsia="Times New Roman" w:hAnsi="Times New Roman" w:cs="Times New Roman"/>
      <w:lang w:eastAsia="cs-CZ" w:bidi="cs-CZ"/>
    </w:rPr>
  </w:style>
  <w:style w:type="paragraph" w:styleId="Zpat">
    <w:name w:val="footer"/>
    <w:basedOn w:val="Normln"/>
    <w:link w:val="ZpatChar"/>
    <w:uiPriority w:val="99"/>
    <w:unhideWhenUsed/>
    <w:rsid w:val="00793A73"/>
    <w:pPr>
      <w:tabs>
        <w:tab w:val="center" w:pos="4536"/>
        <w:tab w:val="right" w:pos="9072"/>
      </w:tabs>
    </w:pPr>
  </w:style>
  <w:style w:type="character" w:customStyle="1" w:styleId="ZpatChar">
    <w:name w:val="Zápatí Char"/>
    <w:basedOn w:val="Standardnpsmoodstavce"/>
    <w:link w:val="Zpat"/>
    <w:uiPriority w:val="99"/>
    <w:rsid w:val="00793A73"/>
    <w:rPr>
      <w:rFonts w:ascii="Times New Roman" w:eastAsia="Times New Roman" w:hAnsi="Times New Roman" w:cs="Times New Roman"/>
      <w:lang w:eastAsia="cs-CZ" w:bidi="cs-CZ"/>
    </w:rPr>
  </w:style>
  <w:style w:type="paragraph" w:styleId="Textbubliny">
    <w:name w:val="Balloon Text"/>
    <w:basedOn w:val="Normln"/>
    <w:link w:val="TextbublinyChar"/>
    <w:uiPriority w:val="99"/>
    <w:semiHidden/>
    <w:unhideWhenUsed/>
    <w:rsid w:val="00E87D4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D4D"/>
    <w:rPr>
      <w:rFonts w:ascii="Segoe UI" w:eastAsia="Times New Roman" w:hAnsi="Segoe UI" w:cs="Segoe UI"/>
      <w:sz w:val="18"/>
      <w:szCs w:val="18"/>
      <w:lang w:eastAsia="cs-CZ" w:bidi="cs-CZ"/>
    </w:rPr>
  </w:style>
  <w:style w:type="character" w:styleId="Odkaznakoment">
    <w:name w:val="annotation reference"/>
    <w:basedOn w:val="Standardnpsmoodstavce"/>
    <w:uiPriority w:val="99"/>
    <w:semiHidden/>
    <w:unhideWhenUsed/>
    <w:rsid w:val="006A50B0"/>
    <w:rPr>
      <w:sz w:val="16"/>
      <w:szCs w:val="16"/>
    </w:rPr>
  </w:style>
  <w:style w:type="paragraph" w:styleId="Textkomente">
    <w:name w:val="annotation text"/>
    <w:basedOn w:val="Normln"/>
    <w:link w:val="TextkomenteChar"/>
    <w:uiPriority w:val="99"/>
    <w:semiHidden/>
    <w:unhideWhenUsed/>
    <w:rsid w:val="006A50B0"/>
    <w:rPr>
      <w:sz w:val="20"/>
      <w:szCs w:val="20"/>
    </w:rPr>
  </w:style>
  <w:style w:type="character" w:customStyle="1" w:styleId="TextkomenteChar">
    <w:name w:val="Text komentáře Char"/>
    <w:basedOn w:val="Standardnpsmoodstavce"/>
    <w:link w:val="Textkomente"/>
    <w:uiPriority w:val="99"/>
    <w:semiHidden/>
    <w:rsid w:val="006A50B0"/>
    <w:rPr>
      <w:rFonts w:ascii="Times New Roman" w:eastAsia="Times New Roman" w:hAnsi="Times New Roman" w:cs="Times New Roman"/>
      <w:sz w:val="20"/>
      <w:szCs w:val="20"/>
      <w:lang w:eastAsia="cs-CZ" w:bidi="cs-CZ"/>
    </w:rPr>
  </w:style>
  <w:style w:type="paragraph" w:styleId="Pedmtkomente">
    <w:name w:val="annotation subject"/>
    <w:basedOn w:val="Textkomente"/>
    <w:next w:val="Textkomente"/>
    <w:link w:val="PedmtkomenteChar"/>
    <w:uiPriority w:val="99"/>
    <w:semiHidden/>
    <w:unhideWhenUsed/>
    <w:rsid w:val="006A50B0"/>
    <w:rPr>
      <w:b/>
      <w:bCs/>
    </w:rPr>
  </w:style>
  <w:style w:type="character" w:customStyle="1" w:styleId="PedmtkomenteChar">
    <w:name w:val="Předmět komentáře Char"/>
    <w:basedOn w:val="TextkomenteChar"/>
    <w:link w:val="Pedmtkomente"/>
    <w:uiPriority w:val="99"/>
    <w:semiHidden/>
    <w:rsid w:val="006A50B0"/>
    <w:rPr>
      <w:rFonts w:ascii="Times New Roman" w:eastAsia="Times New Roman" w:hAnsi="Times New Roman" w:cs="Times New Roman"/>
      <w:b/>
      <w:bCs/>
      <w:sz w:val="20"/>
      <w:szCs w:val="20"/>
      <w:lang w:eastAsia="cs-CZ" w:bidi="cs-CZ"/>
    </w:rPr>
  </w:style>
  <w:style w:type="paragraph" w:styleId="Revize">
    <w:name w:val="Revision"/>
    <w:hidden/>
    <w:uiPriority w:val="99"/>
    <w:semiHidden/>
    <w:rsid w:val="00E73BD7"/>
    <w:pPr>
      <w:spacing w:after="0" w:line="240" w:lineRule="auto"/>
    </w:pPr>
    <w:rPr>
      <w:rFonts w:ascii="Times New Roman" w:eastAsia="Times New Roman" w:hAnsi="Times New Roman" w:cs="Times New Roman"/>
      <w:lang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04EE6-209D-4AFB-B5A6-D35245389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8127</Words>
  <Characters>47950</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Langhammerová Andrea</dc:creator>
  <cp:keywords/>
  <dc:description/>
  <cp:lastModifiedBy>Lorenzová Petra</cp:lastModifiedBy>
  <cp:revision>3</cp:revision>
  <dcterms:created xsi:type="dcterms:W3CDTF">2025-07-02T13:42:00Z</dcterms:created>
  <dcterms:modified xsi:type="dcterms:W3CDTF">2025-07-02T14:16:00Z</dcterms:modified>
</cp:coreProperties>
</file>